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3D904" w14:textId="77777777" w:rsidR="00480C58" w:rsidRPr="00480C58" w:rsidRDefault="000D7880" w:rsidP="00480C58">
      <w:r w:rsidRPr="00480C58">
        <w:rPr>
          <w:b/>
          <w:noProof/>
          <w:color w:val="FFFFFF" w:themeColor="background1"/>
          <w:lang w:val="en-AU" w:eastAsia="en-AU"/>
        </w:rPr>
        <mc:AlternateContent>
          <mc:Choice Requires="wps">
            <w:drawing>
              <wp:anchor distT="45720" distB="45720" distL="114300" distR="114300" simplePos="0" relativeHeight="251661312" behindDoc="0" locked="0" layoutInCell="1" allowOverlap="1" wp14:anchorId="15B16C38" wp14:editId="529151A5">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1894BB5" w14:textId="77777777" w:rsidR="00E11E10" w:rsidRDefault="00E11E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14:paraId="61894BB5" w14:textId="77777777" w:rsidR="00E11E10" w:rsidRDefault="00E11E10"/>
                  </w:txbxContent>
                </v:textbox>
                <w10:wrap type="square"/>
              </v:shape>
            </w:pict>
          </mc:Fallback>
        </mc:AlternateContent>
      </w:r>
      <w:r w:rsidR="00480C58">
        <w:rPr>
          <w:noProof/>
          <w:lang w:val="en-AU" w:eastAsia="en-AU"/>
        </w:rPr>
        <mc:AlternateContent>
          <mc:Choice Requires="wps">
            <w:drawing>
              <wp:anchor distT="45720" distB="45720" distL="114300" distR="114300" simplePos="0" relativeHeight="251663360" behindDoc="0" locked="0" layoutInCell="1" allowOverlap="1" wp14:anchorId="2BF614B7" wp14:editId="1A8567E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4ECF851F" w14:textId="77777777" w:rsidR="00E11E10" w:rsidRPr="00480C58" w:rsidRDefault="00E11E10"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E11E10" w:rsidRDefault="00E11E1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14:paraId="4ECF851F" w14:textId="77777777" w:rsidR="00E11E10" w:rsidRPr="00480C58" w:rsidRDefault="00E11E10"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E11E10" w:rsidRDefault="00E11E10"/>
                  </w:txbxContent>
                </v:textbox>
                <w10:wrap type="square" anchorx="margin"/>
              </v:shape>
            </w:pict>
          </mc:Fallback>
        </mc:AlternateContent>
      </w:r>
    </w:p>
    <w:p w14:paraId="2F29770C" w14:textId="77777777" w:rsidR="007B7FEC" w:rsidRPr="00093294" w:rsidRDefault="007C3798" w:rsidP="000D7880">
      <w:pPr>
        <w:pStyle w:val="Documentnumber"/>
        <w:tabs>
          <w:tab w:val="left" w:pos="5777"/>
        </w:tabs>
      </w:pPr>
      <w:r>
        <w:t>V-103/1</w:t>
      </w:r>
      <w:r w:rsidR="000D7880">
        <w:tab/>
      </w:r>
    </w:p>
    <w:p w14:paraId="64C8E64B" w14:textId="77777777" w:rsidR="007B7FEC" w:rsidRPr="00093294" w:rsidRDefault="007B7FEC" w:rsidP="003274DB"/>
    <w:p w14:paraId="0A37AA69" w14:textId="77777777" w:rsidR="00776004" w:rsidRPr="007C3798" w:rsidRDefault="007C3798" w:rsidP="00FB51A6">
      <w:pPr>
        <w:pStyle w:val="Documentname"/>
      </w:pPr>
      <w:r w:rsidRPr="007C3798">
        <w:rPr>
          <w:bCs/>
        </w:rPr>
        <w:t>Vessel Traffic Services Operator Training</w:t>
      </w:r>
    </w:p>
    <w:p w14:paraId="1491257C" w14:textId="77777777" w:rsidR="00D74AE1" w:rsidRPr="00093294" w:rsidRDefault="00D74AE1" w:rsidP="00D74AE1"/>
    <w:p w14:paraId="1F57C763" w14:textId="77777777" w:rsidR="00BC27F6" w:rsidRPr="00FA5EDF" w:rsidRDefault="00BC27F6" w:rsidP="00D74AE1">
      <w:pPr>
        <w:rPr>
          <w:sz w:val="20"/>
          <w:szCs w:val="28"/>
        </w:rPr>
      </w:pPr>
    </w:p>
    <w:p w14:paraId="0588E36E" w14:textId="77777777" w:rsidR="00AD5C3D" w:rsidRPr="00FA5EDF" w:rsidDel="00163943" w:rsidRDefault="00AD5C3D" w:rsidP="00D74AE1">
      <w:pPr>
        <w:rPr>
          <w:del w:id="0" w:author="Jillian Carson-Jackson" w:date="2021-09-04T16:44:00Z"/>
          <w:sz w:val="20"/>
          <w:szCs w:val="28"/>
        </w:rPr>
      </w:pPr>
    </w:p>
    <w:p w14:paraId="3ECE579F" w14:textId="77777777" w:rsidR="00913B44" w:rsidRPr="00093294" w:rsidDel="0023596E" w:rsidRDefault="00913B44" w:rsidP="00D74AE1">
      <w:pPr>
        <w:rPr>
          <w:del w:id="1" w:author="Jillian Carson-Jackson" w:date="2021-09-23T20:49:00Z"/>
        </w:rPr>
      </w:pPr>
    </w:p>
    <w:p w14:paraId="0D044CCD" w14:textId="77777777" w:rsidR="00913B44" w:rsidRPr="00093294" w:rsidDel="0023596E" w:rsidRDefault="00913B44" w:rsidP="00D74AE1">
      <w:pPr>
        <w:rPr>
          <w:del w:id="2" w:author="Jillian Carson-Jackson" w:date="2021-09-23T20:49:00Z"/>
        </w:rPr>
      </w:pPr>
    </w:p>
    <w:p w14:paraId="7903065F" w14:textId="77777777" w:rsidR="00913B44" w:rsidRPr="00093294" w:rsidRDefault="00913B44" w:rsidP="00D74AE1"/>
    <w:p w14:paraId="041869AB" w14:textId="73E88729" w:rsidR="00913B44" w:rsidRDefault="0009024D" w:rsidP="00D74AE1">
      <w:pPr>
        <w:rPr>
          <w:ins w:id="3" w:author="Jillian Carson-Jackson" w:date="2021-09-23T19:41:00Z"/>
        </w:rPr>
      </w:pPr>
      <w:ins w:id="4" w:author="Jillian Carson-Jackson" w:date="2021-09-23T17:24:00Z">
        <w:r>
          <w:t xml:space="preserve">Version as reviewed at VTS51 – </w:t>
        </w:r>
      </w:ins>
      <w:ins w:id="5" w:author="Jillian Carson-Jackson" w:date="2021-09-23T20:49:00Z">
        <w:r w:rsidR="0023596E">
          <w:t>20210921; 20210923</w:t>
        </w:r>
      </w:ins>
      <w:ins w:id="6" w:author="Jillian Carson-Jackson" w:date="2021-09-27T19:14:00Z">
        <w:r w:rsidR="00B815D4">
          <w:t>, 20210927</w:t>
        </w:r>
      </w:ins>
      <w:r w:rsidR="000D641C">
        <w:t xml:space="preserve">, </w:t>
      </w:r>
      <w:ins w:id="7" w:author="Jillian Carson-Jackson" w:date="2021-10-05T19:33:00Z">
        <w:r w:rsidR="00E3418E">
          <w:t>20211005</w:t>
        </w:r>
      </w:ins>
    </w:p>
    <w:p w14:paraId="3D7B86F6" w14:textId="36E1AE01" w:rsidR="0023596E" w:rsidRDefault="005A2F8D" w:rsidP="00D74AE1">
      <w:pPr>
        <w:rPr>
          <w:ins w:id="8" w:author="Jillian Carson-Jackson" w:date="2021-10-05T21:45:00Z"/>
        </w:rPr>
      </w:pPr>
      <w:ins w:id="9" w:author="Jillian Carson-Jackson" w:date="2021-10-05T21:45:00Z">
        <w:r>
          <w:t xml:space="preserve">Final items to be reviewed as noted in comments. </w:t>
        </w:r>
      </w:ins>
    </w:p>
    <w:p w14:paraId="0ADD28B8" w14:textId="627F113B" w:rsidR="0060341F" w:rsidRDefault="0060341F" w:rsidP="00D74AE1">
      <w:pPr>
        <w:rPr>
          <w:ins w:id="10" w:author="Jillian Carson-Jackson" w:date="2021-09-23T20:49:00Z"/>
        </w:rPr>
      </w:pPr>
      <w:ins w:id="11" w:author="Jillian Carson-Jackson" w:date="2021-10-05T21:45:00Z">
        <w:r>
          <w:t>General structure agreed to be adopted for other model courses.</w:t>
        </w:r>
      </w:ins>
    </w:p>
    <w:p w14:paraId="46617A2A" w14:textId="1AD6F434" w:rsidR="00B908C2" w:rsidRDefault="00B908C2" w:rsidP="00D74AE1"/>
    <w:p w14:paraId="436336E6" w14:textId="77777777" w:rsidR="005A2F8D" w:rsidRDefault="005A2F8D" w:rsidP="00D74AE1">
      <w:pPr>
        <w:rPr>
          <w:ins w:id="12" w:author="Jillian Carson-Jackson" w:date="2021-10-05T19:33:00Z"/>
        </w:rPr>
      </w:pPr>
    </w:p>
    <w:p w14:paraId="73A1FE29" w14:textId="77777777" w:rsidR="00E3418E" w:rsidRPr="00093294" w:rsidRDefault="00E3418E" w:rsidP="00D74AE1"/>
    <w:p w14:paraId="249869FD" w14:textId="77777777" w:rsidR="00913B44" w:rsidRPr="00093294" w:rsidRDefault="00913B44" w:rsidP="00913B44">
      <w:pPr>
        <w:pStyle w:val="Editionnumber"/>
      </w:pPr>
      <w:r w:rsidRPr="00093294">
        <w:t xml:space="preserve">Edition </w:t>
      </w:r>
      <w:r w:rsidR="00BE2219">
        <w:t>2.0</w:t>
      </w:r>
    </w:p>
    <w:p w14:paraId="0626C264" w14:textId="77777777" w:rsidR="00913B44" w:rsidRPr="00093294" w:rsidRDefault="007C3798" w:rsidP="005C71FF">
      <w:pPr>
        <w:pStyle w:val="Documentdate"/>
      </w:pPr>
      <w:r>
        <w:t>December 2009</w:t>
      </w:r>
    </w:p>
    <w:p w14:paraId="17FC21A4" w14:textId="77777777" w:rsidR="00913B44" w:rsidRPr="00093294" w:rsidRDefault="00913B44" w:rsidP="00D74AE1">
      <w:pPr>
        <w:sectPr w:rsidR="00913B44" w:rsidRPr="00093294"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3EA3439B"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24FB73EA" w14:textId="77777777" w:rsidTr="005E4659">
        <w:tc>
          <w:tcPr>
            <w:tcW w:w="1908" w:type="dxa"/>
          </w:tcPr>
          <w:p w14:paraId="18655F89" w14:textId="77777777" w:rsidR="00914E26" w:rsidRPr="00093294" w:rsidRDefault="00914E26" w:rsidP="00ED030E">
            <w:pPr>
              <w:pStyle w:val="Tableheading"/>
              <w:rPr>
                <w:lang w:val="en-GB"/>
              </w:rPr>
            </w:pPr>
            <w:r w:rsidRPr="00093294">
              <w:rPr>
                <w:lang w:val="en-GB"/>
              </w:rPr>
              <w:t>Date</w:t>
            </w:r>
          </w:p>
        </w:tc>
        <w:tc>
          <w:tcPr>
            <w:tcW w:w="3576" w:type="dxa"/>
          </w:tcPr>
          <w:p w14:paraId="040ED687" w14:textId="77777777" w:rsidR="00914E26" w:rsidRPr="00093294" w:rsidRDefault="00914E26" w:rsidP="00ED030E">
            <w:pPr>
              <w:pStyle w:val="Tableheading"/>
              <w:rPr>
                <w:lang w:val="en-GB"/>
              </w:rPr>
            </w:pPr>
            <w:r w:rsidRPr="00093294">
              <w:rPr>
                <w:lang w:val="en-GB"/>
              </w:rPr>
              <w:t>Page / Section Revised</w:t>
            </w:r>
          </w:p>
        </w:tc>
        <w:tc>
          <w:tcPr>
            <w:tcW w:w="5001" w:type="dxa"/>
          </w:tcPr>
          <w:p w14:paraId="48489EA8"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5CD4FE71" w14:textId="77777777" w:rsidTr="005E4659">
        <w:trPr>
          <w:trHeight w:val="851"/>
        </w:trPr>
        <w:tc>
          <w:tcPr>
            <w:tcW w:w="1908" w:type="dxa"/>
            <w:vAlign w:val="center"/>
          </w:tcPr>
          <w:p w14:paraId="5D9AAC87" w14:textId="77777777" w:rsidR="00914E26" w:rsidRPr="00093294" w:rsidRDefault="00BE2219" w:rsidP="00914E26">
            <w:pPr>
              <w:pStyle w:val="Tabletext"/>
            </w:pPr>
            <w:r>
              <w:t>March 1988</w:t>
            </w:r>
          </w:p>
        </w:tc>
        <w:tc>
          <w:tcPr>
            <w:tcW w:w="3576" w:type="dxa"/>
            <w:vAlign w:val="center"/>
          </w:tcPr>
          <w:p w14:paraId="11D98CB0" w14:textId="77777777"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61F70704" w14:textId="77777777" w:rsidR="00914E26" w:rsidRPr="00093294" w:rsidRDefault="00914E26" w:rsidP="00914E26">
            <w:pPr>
              <w:pStyle w:val="Tabletext"/>
            </w:pPr>
          </w:p>
        </w:tc>
      </w:tr>
      <w:tr w:rsidR="00BE2219" w:rsidRPr="00093294" w14:paraId="20ACA58A" w14:textId="77777777" w:rsidTr="005E4659">
        <w:trPr>
          <w:trHeight w:val="851"/>
        </w:trPr>
        <w:tc>
          <w:tcPr>
            <w:tcW w:w="1908" w:type="dxa"/>
            <w:vAlign w:val="center"/>
          </w:tcPr>
          <w:p w14:paraId="723214A8" w14:textId="77777777" w:rsidR="00BE2219" w:rsidRPr="00093294" w:rsidRDefault="00BE2219" w:rsidP="00BE2219">
            <w:pPr>
              <w:pStyle w:val="Tabletext"/>
            </w:pPr>
            <w:r>
              <w:t>December 2005</w:t>
            </w:r>
          </w:p>
        </w:tc>
        <w:tc>
          <w:tcPr>
            <w:tcW w:w="3576" w:type="dxa"/>
            <w:vAlign w:val="center"/>
          </w:tcPr>
          <w:p w14:paraId="064F688C" w14:textId="77777777" w:rsidR="00BE2219" w:rsidRPr="00093294" w:rsidRDefault="00BE2219" w:rsidP="00BE2219">
            <w:pPr>
              <w:pStyle w:val="Tabletext"/>
            </w:pPr>
            <w:r>
              <w:t>Ed.1.1</w:t>
            </w:r>
          </w:p>
        </w:tc>
        <w:tc>
          <w:tcPr>
            <w:tcW w:w="5001" w:type="dxa"/>
            <w:vAlign w:val="center"/>
          </w:tcPr>
          <w:p w14:paraId="2F6A6B8C" w14:textId="77777777" w:rsidR="00BE2219" w:rsidRPr="00093294" w:rsidRDefault="00BE2219" w:rsidP="00BE2219">
            <w:pPr>
              <w:pStyle w:val="Tabletext"/>
            </w:pPr>
          </w:p>
        </w:tc>
      </w:tr>
      <w:tr w:rsidR="00BE2219" w:rsidRPr="00093294" w14:paraId="1460608E" w14:textId="77777777" w:rsidTr="005E4659">
        <w:trPr>
          <w:trHeight w:val="851"/>
        </w:trPr>
        <w:tc>
          <w:tcPr>
            <w:tcW w:w="1908" w:type="dxa"/>
            <w:vAlign w:val="center"/>
          </w:tcPr>
          <w:p w14:paraId="1A576425" w14:textId="77777777" w:rsidR="00BE2219" w:rsidRPr="00093294" w:rsidRDefault="00BE2219" w:rsidP="00BE2219">
            <w:pPr>
              <w:pStyle w:val="Tabletext"/>
            </w:pPr>
            <w:r>
              <w:t>December 2009</w:t>
            </w:r>
          </w:p>
        </w:tc>
        <w:tc>
          <w:tcPr>
            <w:tcW w:w="3576" w:type="dxa"/>
            <w:vAlign w:val="center"/>
          </w:tcPr>
          <w:p w14:paraId="25A99E15" w14:textId="77777777" w:rsidR="00BE2219" w:rsidRDefault="00BE2219" w:rsidP="00BE2219">
            <w:pPr>
              <w:pStyle w:val="Tabletext"/>
            </w:pPr>
            <w:r>
              <w:t>Ed.2</w:t>
            </w:r>
          </w:p>
          <w:p w14:paraId="77225FC5" w14:textId="77777777" w:rsidR="00BE2219" w:rsidRPr="00093294" w:rsidRDefault="00BE2219" w:rsidP="00BE2219">
            <w:pPr>
              <w:pStyle w:val="Tabletext"/>
            </w:pPr>
            <w:r>
              <w:t>Entire document</w:t>
            </w:r>
          </w:p>
        </w:tc>
        <w:tc>
          <w:tcPr>
            <w:tcW w:w="5001" w:type="dxa"/>
            <w:vAlign w:val="center"/>
          </w:tcPr>
          <w:p w14:paraId="7CC10817" w14:textId="71F36081" w:rsidR="00BE2219" w:rsidRPr="00093294" w:rsidRDefault="00BE2219" w:rsidP="00BE2219">
            <w:pPr>
              <w:pStyle w:val="Tabletext"/>
            </w:pPr>
            <w:r w:rsidRPr="007560C3">
              <w:t>Reflecting 10 years</w:t>
            </w:r>
            <w:r>
              <w:t>’</w:t>
            </w:r>
            <w:r w:rsidRPr="007560C3">
              <w:t xml:space="preserve"> experience and the evolution of technology</w:t>
            </w:r>
            <w:ins w:id="13" w:author="Jillian Carson-Jackson" w:date="2021-10-05T19:42:00Z">
              <w:r w:rsidR="003C38C3">
                <w:t xml:space="preserve"> </w:t>
              </w:r>
            </w:ins>
          </w:p>
        </w:tc>
      </w:tr>
      <w:tr w:rsidR="00BE2219" w:rsidRPr="00093294" w14:paraId="1E5D642B" w14:textId="77777777" w:rsidTr="005E4659">
        <w:trPr>
          <w:trHeight w:val="851"/>
        </w:trPr>
        <w:tc>
          <w:tcPr>
            <w:tcW w:w="1908" w:type="dxa"/>
            <w:vAlign w:val="center"/>
          </w:tcPr>
          <w:p w14:paraId="5064E759" w14:textId="414E3E26" w:rsidR="00BE2219" w:rsidRPr="00093294" w:rsidRDefault="00361FD4" w:rsidP="00BE2219">
            <w:pPr>
              <w:pStyle w:val="Tabletext"/>
            </w:pPr>
            <w:ins w:id="14" w:author="Jillian Carson-Jackson" w:date="2021-10-05T19:44:00Z">
              <w:r>
                <w:t xml:space="preserve">[date] </w:t>
              </w:r>
            </w:ins>
          </w:p>
        </w:tc>
        <w:tc>
          <w:tcPr>
            <w:tcW w:w="3576" w:type="dxa"/>
            <w:vAlign w:val="center"/>
          </w:tcPr>
          <w:p w14:paraId="4A0C3146" w14:textId="1A75BF89" w:rsidR="00BE2219" w:rsidRPr="00093294" w:rsidRDefault="00361FD4" w:rsidP="00BE2219">
            <w:pPr>
              <w:pStyle w:val="Tabletext"/>
            </w:pPr>
            <w:ins w:id="15" w:author="Jillian Carson-Jackson" w:date="2021-10-05T19:44:00Z">
              <w:r>
                <w:t xml:space="preserve">Entire document </w:t>
              </w:r>
            </w:ins>
          </w:p>
        </w:tc>
        <w:tc>
          <w:tcPr>
            <w:tcW w:w="5001" w:type="dxa"/>
            <w:vAlign w:val="center"/>
          </w:tcPr>
          <w:p w14:paraId="50CB3281" w14:textId="2CE80DF9" w:rsidR="00BE2219" w:rsidRPr="00093294" w:rsidRDefault="00361FD4" w:rsidP="00BE2219">
            <w:pPr>
              <w:pStyle w:val="Tabletext"/>
            </w:pPr>
            <w:ins w:id="16" w:author="Jillian Carson-Jackson" w:date="2021-10-05T19:44:00Z">
              <w:r>
                <w:t>[text]</w:t>
              </w:r>
            </w:ins>
          </w:p>
        </w:tc>
      </w:tr>
      <w:tr w:rsidR="00BE2219" w:rsidRPr="00093294" w14:paraId="3FE09CD9" w14:textId="77777777" w:rsidTr="005E4659">
        <w:trPr>
          <w:trHeight w:val="851"/>
        </w:trPr>
        <w:tc>
          <w:tcPr>
            <w:tcW w:w="1908" w:type="dxa"/>
            <w:vAlign w:val="center"/>
          </w:tcPr>
          <w:p w14:paraId="7FD88F46" w14:textId="77777777" w:rsidR="00BE2219" w:rsidRPr="00093294" w:rsidRDefault="00BE2219" w:rsidP="00BE2219">
            <w:pPr>
              <w:pStyle w:val="Tabletext"/>
            </w:pPr>
          </w:p>
        </w:tc>
        <w:tc>
          <w:tcPr>
            <w:tcW w:w="3576" w:type="dxa"/>
            <w:vAlign w:val="center"/>
          </w:tcPr>
          <w:p w14:paraId="31FD5F7A" w14:textId="77777777" w:rsidR="00BE2219" w:rsidRPr="00093294" w:rsidRDefault="00BE2219" w:rsidP="00BE2219">
            <w:pPr>
              <w:pStyle w:val="Tabletext"/>
            </w:pPr>
          </w:p>
        </w:tc>
        <w:tc>
          <w:tcPr>
            <w:tcW w:w="5001" w:type="dxa"/>
            <w:vAlign w:val="center"/>
          </w:tcPr>
          <w:p w14:paraId="6044864A" w14:textId="77777777" w:rsidR="00BE2219" w:rsidRPr="00093294" w:rsidRDefault="00BE2219" w:rsidP="00BE2219">
            <w:pPr>
              <w:pStyle w:val="Tabletext"/>
            </w:pPr>
          </w:p>
        </w:tc>
      </w:tr>
      <w:tr w:rsidR="00BE2219" w:rsidRPr="00093294" w14:paraId="0C7D4A83" w14:textId="77777777" w:rsidTr="005E4659">
        <w:trPr>
          <w:trHeight w:val="851"/>
        </w:trPr>
        <w:tc>
          <w:tcPr>
            <w:tcW w:w="1908" w:type="dxa"/>
            <w:vAlign w:val="center"/>
          </w:tcPr>
          <w:p w14:paraId="26EE141D" w14:textId="77777777" w:rsidR="00BE2219" w:rsidRPr="00093294" w:rsidRDefault="00BE2219" w:rsidP="00BE2219">
            <w:pPr>
              <w:pStyle w:val="Tabletext"/>
            </w:pPr>
          </w:p>
        </w:tc>
        <w:tc>
          <w:tcPr>
            <w:tcW w:w="3576" w:type="dxa"/>
            <w:vAlign w:val="center"/>
          </w:tcPr>
          <w:p w14:paraId="168669DD" w14:textId="77777777" w:rsidR="00BE2219" w:rsidRPr="00093294" w:rsidRDefault="00BE2219" w:rsidP="00BE2219">
            <w:pPr>
              <w:pStyle w:val="Tabletext"/>
            </w:pPr>
          </w:p>
        </w:tc>
        <w:tc>
          <w:tcPr>
            <w:tcW w:w="5001" w:type="dxa"/>
            <w:vAlign w:val="center"/>
          </w:tcPr>
          <w:p w14:paraId="3D980825" w14:textId="77777777" w:rsidR="00BE2219" w:rsidRPr="00093294" w:rsidRDefault="00BE2219" w:rsidP="00BE2219">
            <w:pPr>
              <w:pStyle w:val="Tabletext"/>
            </w:pPr>
          </w:p>
        </w:tc>
      </w:tr>
      <w:tr w:rsidR="00BE2219" w:rsidRPr="00093294" w14:paraId="54793DD3" w14:textId="77777777" w:rsidTr="005E4659">
        <w:trPr>
          <w:trHeight w:val="851"/>
        </w:trPr>
        <w:tc>
          <w:tcPr>
            <w:tcW w:w="1908" w:type="dxa"/>
            <w:vAlign w:val="center"/>
          </w:tcPr>
          <w:p w14:paraId="3DA0399D" w14:textId="77777777" w:rsidR="00BE2219" w:rsidRPr="00093294" w:rsidRDefault="00BE2219" w:rsidP="00BE2219">
            <w:pPr>
              <w:pStyle w:val="Tabletext"/>
            </w:pPr>
          </w:p>
        </w:tc>
        <w:tc>
          <w:tcPr>
            <w:tcW w:w="3576" w:type="dxa"/>
            <w:vAlign w:val="center"/>
          </w:tcPr>
          <w:p w14:paraId="46CF1473" w14:textId="77777777" w:rsidR="00BE2219" w:rsidRPr="00093294" w:rsidRDefault="00BE2219" w:rsidP="00BE2219">
            <w:pPr>
              <w:pStyle w:val="Tabletext"/>
            </w:pPr>
          </w:p>
        </w:tc>
        <w:tc>
          <w:tcPr>
            <w:tcW w:w="5001" w:type="dxa"/>
            <w:vAlign w:val="center"/>
          </w:tcPr>
          <w:p w14:paraId="11506682" w14:textId="77777777" w:rsidR="00BE2219" w:rsidRPr="00093294" w:rsidRDefault="00BE2219" w:rsidP="00BE2219">
            <w:pPr>
              <w:pStyle w:val="Tabletext"/>
            </w:pPr>
          </w:p>
        </w:tc>
      </w:tr>
    </w:tbl>
    <w:p w14:paraId="4A45B51F" w14:textId="77777777" w:rsidR="00914E26" w:rsidRPr="00093294" w:rsidRDefault="00914E26" w:rsidP="00D74AE1"/>
    <w:p w14:paraId="6F424E8F" w14:textId="77777777" w:rsidR="005E4659" w:rsidRPr="00093294" w:rsidRDefault="005E4659" w:rsidP="00914E26">
      <w:pPr>
        <w:spacing w:after="200" w:line="276" w:lineRule="auto"/>
        <w:sectPr w:rsidR="005E4659" w:rsidRPr="00093294" w:rsidSect="00F00376">
          <w:headerReference w:type="default" r:id="rId13"/>
          <w:footerReference w:type="default" r:id="rId14"/>
          <w:pgSz w:w="11906" w:h="16838" w:code="9"/>
          <w:pgMar w:top="567" w:right="794" w:bottom="567" w:left="907" w:header="567" w:footer="567" w:gutter="0"/>
          <w:cols w:space="708"/>
          <w:docGrid w:linePitch="360"/>
        </w:sectPr>
      </w:pPr>
    </w:p>
    <w:p w14:paraId="5DCCBE28" w14:textId="77777777" w:rsidR="00D36983" w:rsidRPr="00093294" w:rsidRDefault="00D36983" w:rsidP="00D36983"/>
    <w:p w14:paraId="5E204D44" w14:textId="7E8B2F1D" w:rsidR="005A2F8D" w:rsidRDefault="008A6A57">
      <w:pPr>
        <w:pStyle w:val="TOC1"/>
        <w:tabs>
          <w:tab w:val="left" w:pos="1134"/>
        </w:tabs>
        <w:rPr>
          <w:rFonts w:eastAsiaTheme="minorEastAsia" w:cstheme="minorBidi"/>
          <w:b w:val="0"/>
          <w:color w:val="auto"/>
          <w:sz w:val="22"/>
          <w:szCs w:val="22"/>
          <w:lang w:val="en-US" w:eastAsia="en-US"/>
        </w:rPr>
      </w:pPr>
      <w:r>
        <w:rPr>
          <w:b w:val="0"/>
        </w:rPr>
        <w:fldChar w:fldCharType="begin"/>
      </w:r>
      <w:r>
        <w:rPr>
          <w:b w:val="0"/>
        </w:rPr>
        <w:instrText xml:space="preserve"> TOC \o "1-3" \h \z \t "Annex,1,Part,1" </w:instrText>
      </w:r>
      <w:r>
        <w:rPr>
          <w:b w:val="0"/>
        </w:rPr>
        <w:fldChar w:fldCharType="separate"/>
      </w:r>
      <w:hyperlink w:anchor="_Toc84362694" w:history="1">
        <w:r w:rsidR="005A2F8D" w:rsidRPr="00F01F80">
          <w:rPr>
            <w:rStyle w:val="Hyperlink"/>
          </w:rPr>
          <w:t>PART A</w:t>
        </w:r>
        <w:r w:rsidR="005A2F8D">
          <w:rPr>
            <w:rFonts w:eastAsiaTheme="minorEastAsia" w:cstheme="minorBidi"/>
            <w:b w:val="0"/>
            <w:color w:val="auto"/>
            <w:sz w:val="22"/>
            <w:szCs w:val="22"/>
            <w:lang w:val="en-US" w:eastAsia="en-US"/>
          </w:rPr>
          <w:tab/>
        </w:r>
        <w:r w:rsidR="005A2F8D" w:rsidRPr="00F01F80">
          <w:rPr>
            <w:rStyle w:val="Hyperlink"/>
          </w:rPr>
          <w:t>MODEL COURSE OVERVIEW</w:t>
        </w:r>
        <w:r w:rsidR="005A2F8D">
          <w:rPr>
            <w:webHidden/>
          </w:rPr>
          <w:tab/>
        </w:r>
        <w:r w:rsidR="005A2F8D">
          <w:rPr>
            <w:webHidden/>
          </w:rPr>
          <w:fldChar w:fldCharType="begin"/>
        </w:r>
        <w:r w:rsidR="005A2F8D">
          <w:rPr>
            <w:webHidden/>
          </w:rPr>
          <w:instrText xml:space="preserve"> PAGEREF _Toc84362694 \h </w:instrText>
        </w:r>
        <w:r w:rsidR="005A2F8D">
          <w:rPr>
            <w:webHidden/>
          </w:rPr>
        </w:r>
        <w:r w:rsidR="005A2F8D">
          <w:rPr>
            <w:webHidden/>
          </w:rPr>
          <w:fldChar w:fldCharType="separate"/>
        </w:r>
        <w:r w:rsidR="005A2F8D">
          <w:rPr>
            <w:webHidden/>
          </w:rPr>
          <w:t>5</w:t>
        </w:r>
        <w:r w:rsidR="005A2F8D">
          <w:rPr>
            <w:webHidden/>
          </w:rPr>
          <w:fldChar w:fldCharType="end"/>
        </w:r>
      </w:hyperlink>
    </w:p>
    <w:p w14:paraId="1841233D" w14:textId="78269FB1" w:rsidR="005A2F8D" w:rsidRDefault="005A2F8D">
      <w:pPr>
        <w:pStyle w:val="TOC1"/>
        <w:rPr>
          <w:rFonts w:eastAsiaTheme="minorEastAsia" w:cstheme="minorBidi"/>
          <w:b w:val="0"/>
          <w:color w:val="auto"/>
          <w:sz w:val="22"/>
          <w:szCs w:val="22"/>
          <w:lang w:val="en-US" w:eastAsia="en-US"/>
        </w:rPr>
      </w:pPr>
      <w:hyperlink w:anchor="_Toc84362695" w:history="1">
        <w:r w:rsidRPr="00F01F80">
          <w:rPr>
            <w:rStyle w:val="Hyperlink"/>
          </w:rPr>
          <w:t>1.</w:t>
        </w:r>
        <w:r>
          <w:rPr>
            <w:rFonts w:eastAsiaTheme="minorEastAsia" w:cstheme="minorBidi"/>
            <w:b w:val="0"/>
            <w:color w:val="auto"/>
            <w:sz w:val="22"/>
            <w:szCs w:val="22"/>
            <w:lang w:val="en-US" w:eastAsia="en-US"/>
          </w:rPr>
          <w:tab/>
        </w:r>
        <w:r w:rsidRPr="00F01F80">
          <w:rPr>
            <w:rStyle w:val="Hyperlink"/>
          </w:rPr>
          <w:t>Introduction</w:t>
        </w:r>
        <w:r>
          <w:rPr>
            <w:webHidden/>
          </w:rPr>
          <w:tab/>
        </w:r>
        <w:r>
          <w:rPr>
            <w:webHidden/>
          </w:rPr>
          <w:fldChar w:fldCharType="begin"/>
        </w:r>
        <w:r>
          <w:rPr>
            <w:webHidden/>
          </w:rPr>
          <w:instrText xml:space="preserve"> PAGEREF _Toc84362695 \h </w:instrText>
        </w:r>
        <w:r>
          <w:rPr>
            <w:webHidden/>
          </w:rPr>
        </w:r>
        <w:r>
          <w:rPr>
            <w:webHidden/>
          </w:rPr>
          <w:fldChar w:fldCharType="separate"/>
        </w:r>
        <w:r>
          <w:rPr>
            <w:webHidden/>
          </w:rPr>
          <w:t>5</w:t>
        </w:r>
        <w:r>
          <w:rPr>
            <w:webHidden/>
          </w:rPr>
          <w:fldChar w:fldCharType="end"/>
        </w:r>
      </w:hyperlink>
    </w:p>
    <w:p w14:paraId="15F1A677" w14:textId="41F76BC1" w:rsidR="005A2F8D" w:rsidRDefault="005A2F8D">
      <w:pPr>
        <w:pStyle w:val="TOC1"/>
        <w:rPr>
          <w:rFonts w:eastAsiaTheme="minorEastAsia" w:cstheme="minorBidi"/>
          <w:b w:val="0"/>
          <w:color w:val="auto"/>
          <w:sz w:val="22"/>
          <w:szCs w:val="22"/>
          <w:lang w:val="en-US" w:eastAsia="en-US"/>
        </w:rPr>
      </w:pPr>
      <w:hyperlink w:anchor="_Toc84362696" w:history="1">
        <w:r w:rsidRPr="00F01F80">
          <w:rPr>
            <w:rStyle w:val="Hyperlink"/>
          </w:rPr>
          <w:t>2.</w:t>
        </w:r>
        <w:r>
          <w:rPr>
            <w:rFonts w:eastAsiaTheme="minorEastAsia" w:cstheme="minorBidi"/>
            <w:b w:val="0"/>
            <w:color w:val="auto"/>
            <w:sz w:val="22"/>
            <w:szCs w:val="22"/>
            <w:lang w:val="en-US" w:eastAsia="en-US"/>
          </w:rPr>
          <w:tab/>
        </w:r>
        <w:r w:rsidRPr="00F01F80">
          <w:rPr>
            <w:rStyle w:val="Hyperlink"/>
          </w:rPr>
          <w:t>Purpose of the Model Course</w:t>
        </w:r>
        <w:r>
          <w:rPr>
            <w:webHidden/>
          </w:rPr>
          <w:tab/>
        </w:r>
        <w:r>
          <w:rPr>
            <w:webHidden/>
          </w:rPr>
          <w:fldChar w:fldCharType="begin"/>
        </w:r>
        <w:r>
          <w:rPr>
            <w:webHidden/>
          </w:rPr>
          <w:instrText xml:space="preserve"> PAGEREF _Toc84362696 \h </w:instrText>
        </w:r>
        <w:r>
          <w:rPr>
            <w:webHidden/>
          </w:rPr>
        </w:r>
        <w:r>
          <w:rPr>
            <w:webHidden/>
          </w:rPr>
          <w:fldChar w:fldCharType="separate"/>
        </w:r>
        <w:r>
          <w:rPr>
            <w:webHidden/>
          </w:rPr>
          <w:t>5</w:t>
        </w:r>
        <w:r>
          <w:rPr>
            <w:webHidden/>
          </w:rPr>
          <w:fldChar w:fldCharType="end"/>
        </w:r>
      </w:hyperlink>
    </w:p>
    <w:p w14:paraId="728BEBC2" w14:textId="4718AC02" w:rsidR="005A2F8D" w:rsidRDefault="005A2F8D">
      <w:pPr>
        <w:pStyle w:val="TOC1"/>
        <w:rPr>
          <w:rFonts w:eastAsiaTheme="minorEastAsia" w:cstheme="minorBidi"/>
          <w:b w:val="0"/>
          <w:color w:val="auto"/>
          <w:sz w:val="22"/>
          <w:szCs w:val="22"/>
          <w:lang w:val="en-US" w:eastAsia="en-US"/>
        </w:rPr>
      </w:pPr>
      <w:hyperlink w:anchor="_Toc84362697" w:history="1">
        <w:r w:rsidRPr="00F01F80">
          <w:rPr>
            <w:rStyle w:val="Hyperlink"/>
          </w:rPr>
          <w:t>3.</w:t>
        </w:r>
        <w:r>
          <w:rPr>
            <w:rFonts w:eastAsiaTheme="minorEastAsia" w:cstheme="minorBidi"/>
            <w:b w:val="0"/>
            <w:color w:val="auto"/>
            <w:sz w:val="22"/>
            <w:szCs w:val="22"/>
            <w:lang w:val="en-US" w:eastAsia="en-US"/>
          </w:rPr>
          <w:tab/>
        </w:r>
        <w:r w:rsidRPr="00F01F80">
          <w:rPr>
            <w:rStyle w:val="Hyperlink"/>
          </w:rPr>
          <w:t>Course Objective</w:t>
        </w:r>
        <w:r>
          <w:rPr>
            <w:webHidden/>
          </w:rPr>
          <w:tab/>
        </w:r>
        <w:r>
          <w:rPr>
            <w:webHidden/>
          </w:rPr>
          <w:fldChar w:fldCharType="begin"/>
        </w:r>
        <w:r>
          <w:rPr>
            <w:webHidden/>
          </w:rPr>
          <w:instrText xml:space="preserve"> PAGEREF _Toc84362697 \h </w:instrText>
        </w:r>
        <w:r>
          <w:rPr>
            <w:webHidden/>
          </w:rPr>
        </w:r>
        <w:r>
          <w:rPr>
            <w:webHidden/>
          </w:rPr>
          <w:fldChar w:fldCharType="separate"/>
        </w:r>
        <w:r>
          <w:rPr>
            <w:webHidden/>
          </w:rPr>
          <w:t>5</w:t>
        </w:r>
        <w:r>
          <w:rPr>
            <w:webHidden/>
          </w:rPr>
          <w:fldChar w:fldCharType="end"/>
        </w:r>
      </w:hyperlink>
    </w:p>
    <w:p w14:paraId="7CE06B15" w14:textId="6828253E" w:rsidR="005A2F8D" w:rsidRDefault="005A2F8D">
      <w:pPr>
        <w:pStyle w:val="TOC1"/>
        <w:rPr>
          <w:rFonts w:eastAsiaTheme="minorEastAsia" w:cstheme="minorBidi"/>
          <w:b w:val="0"/>
          <w:color w:val="auto"/>
          <w:sz w:val="22"/>
          <w:szCs w:val="22"/>
          <w:lang w:val="en-US" w:eastAsia="en-US"/>
        </w:rPr>
      </w:pPr>
      <w:hyperlink w:anchor="_Toc84362698" w:history="1">
        <w:r w:rsidRPr="00F01F80">
          <w:rPr>
            <w:rStyle w:val="Hyperlink"/>
          </w:rPr>
          <w:t>4.</w:t>
        </w:r>
        <w:r>
          <w:rPr>
            <w:rFonts w:eastAsiaTheme="minorEastAsia" w:cstheme="minorBidi"/>
            <w:b w:val="0"/>
            <w:color w:val="auto"/>
            <w:sz w:val="22"/>
            <w:szCs w:val="22"/>
            <w:lang w:val="en-US" w:eastAsia="en-US"/>
          </w:rPr>
          <w:tab/>
        </w:r>
        <w:r w:rsidRPr="00F01F80">
          <w:rPr>
            <w:rStyle w:val="Hyperlink"/>
          </w:rPr>
          <w:t>Course Curriculum Outline</w:t>
        </w:r>
        <w:r>
          <w:rPr>
            <w:webHidden/>
          </w:rPr>
          <w:tab/>
        </w:r>
        <w:r>
          <w:rPr>
            <w:webHidden/>
          </w:rPr>
          <w:fldChar w:fldCharType="begin"/>
        </w:r>
        <w:r>
          <w:rPr>
            <w:webHidden/>
          </w:rPr>
          <w:instrText xml:space="preserve"> PAGEREF _Toc84362698 \h </w:instrText>
        </w:r>
        <w:r>
          <w:rPr>
            <w:webHidden/>
          </w:rPr>
        </w:r>
        <w:r>
          <w:rPr>
            <w:webHidden/>
          </w:rPr>
          <w:fldChar w:fldCharType="separate"/>
        </w:r>
        <w:r>
          <w:rPr>
            <w:webHidden/>
          </w:rPr>
          <w:t>6</w:t>
        </w:r>
        <w:r>
          <w:rPr>
            <w:webHidden/>
          </w:rPr>
          <w:fldChar w:fldCharType="end"/>
        </w:r>
      </w:hyperlink>
    </w:p>
    <w:p w14:paraId="4878FD57" w14:textId="3AD2FC22" w:rsidR="005A2F8D" w:rsidRDefault="005A2F8D">
      <w:pPr>
        <w:pStyle w:val="TOC1"/>
        <w:rPr>
          <w:rFonts w:eastAsiaTheme="minorEastAsia" w:cstheme="minorBidi"/>
          <w:b w:val="0"/>
          <w:color w:val="auto"/>
          <w:sz w:val="22"/>
          <w:szCs w:val="22"/>
          <w:lang w:val="en-US" w:eastAsia="en-US"/>
        </w:rPr>
      </w:pPr>
      <w:hyperlink w:anchor="_Toc84362699" w:history="1">
        <w:r w:rsidRPr="00F01F80">
          <w:rPr>
            <w:rStyle w:val="Hyperlink"/>
          </w:rPr>
          <w:t>5.</w:t>
        </w:r>
        <w:r>
          <w:rPr>
            <w:rFonts w:eastAsiaTheme="minorEastAsia" w:cstheme="minorBidi"/>
            <w:b w:val="0"/>
            <w:color w:val="auto"/>
            <w:sz w:val="22"/>
            <w:szCs w:val="22"/>
            <w:lang w:val="en-US" w:eastAsia="en-US"/>
          </w:rPr>
          <w:tab/>
        </w:r>
        <w:r w:rsidRPr="00F01F80">
          <w:rPr>
            <w:rStyle w:val="Hyperlink"/>
          </w:rPr>
          <w:t>Entry Requirements</w:t>
        </w:r>
        <w:r>
          <w:rPr>
            <w:webHidden/>
          </w:rPr>
          <w:tab/>
        </w:r>
        <w:r>
          <w:rPr>
            <w:webHidden/>
          </w:rPr>
          <w:fldChar w:fldCharType="begin"/>
        </w:r>
        <w:r>
          <w:rPr>
            <w:webHidden/>
          </w:rPr>
          <w:instrText xml:space="preserve"> PAGEREF _Toc84362699 \h </w:instrText>
        </w:r>
        <w:r>
          <w:rPr>
            <w:webHidden/>
          </w:rPr>
        </w:r>
        <w:r>
          <w:rPr>
            <w:webHidden/>
          </w:rPr>
          <w:fldChar w:fldCharType="separate"/>
        </w:r>
        <w:r>
          <w:rPr>
            <w:webHidden/>
          </w:rPr>
          <w:t>6</w:t>
        </w:r>
        <w:r>
          <w:rPr>
            <w:webHidden/>
          </w:rPr>
          <w:fldChar w:fldCharType="end"/>
        </w:r>
      </w:hyperlink>
    </w:p>
    <w:p w14:paraId="649BBE0E" w14:textId="6F3A3415" w:rsidR="005A2F8D" w:rsidRDefault="005A2F8D">
      <w:pPr>
        <w:pStyle w:val="TOC1"/>
        <w:rPr>
          <w:rFonts w:eastAsiaTheme="minorEastAsia" w:cstheme="minorBidi"/>
          <w:b w:val="0"/>
          <w:color w:val="auto"/>
          <w:sz w:val="22"/>
          <w:szCs w:val="22"/>
          <w:lang w:val="en-US" w:eastAsia="en-US"/>
        </w:rPr>
      </w:pPr>
      <w:hyperlink w:anchor="_Toc84362700" w:history="1">
        <w:r w:rsidRPr="00F01F80">
          <w:rPr>
            <w:rStyle w:val="Hyperlink"/>
          </w:rPr>
          <w:t>6.</w:t>
        </w:r>
        <w:r>
          <w:rPr>
            <w:rFonts w:eastAsiaTheme="minorEastAsia" w:cstheme="minorBidi"/>
            <w:b w:val="0"/>
            <w:color w:val="auto"/>
            <w:sz w:val="22"/>
            <w:szCs w:val="22"/>
            <w:lang w:val="en-US" w:eastAsia="en-US"/>
          </w:rPr>
          <w:tab/>
        </w:r>
        <w:r w:rsidRPr="00F01F80">
          <w:rPr>
            <w:rStyle w:val="Hyperlink"/>
          </w:rPr>
          <w:t>Course Intake - Limitations</w:t>
        </w:r>
        <w:r>
          <w:rPr>
            <w:webHidden/>
          </w:rPr>
          <w:tab/>
        </w:r>
        <w:r>
          <w:rPr>
            <w:webHidden/>
          </w:rPr>
          <w:fldChar w:fldCharType="begin"/>
        </w:r>
        <w:r>
          <w:rPr>
            <w:webHidden/>
          </w:rPr>
          <w:instrText xml:space="preserve"> PAGEREF _Toc84362700 \h </w:instrText>
        </w:r>
        <w:r>
          <w:rPr>
            <w:webHidden/>
          </w:rPr>
        </w:r>
        <w:r>
          <w:rPr>
            <w:webHidden/>
          </w:rPr>
          <w:fldChar w:fldCharType="separate"/>
        </w:r>
        <w:r>
          <w:rPr>
            <w:webHidden/>
          </w:rPr>
          <w:t>7</w:t>
        </w:r>
        <w:r>
          <w:rPr>
            <w:webHidden/>
          </w:rPr>
          <w:fldChar w:fldCharType="end"/>
        </w:r>
      </w:hyperlink>
    </w:p>
    <w:p w14:paraId="45D71BEB" w14:textId="18F24C53" w:rsidR="005A2F8D" w:rsidRDefault="005A2F8D">
      <w:pPr>
        <w:pStyle w:val="TOC1"/>
        <w:rPr>
          <w:rFonts w:eastAsiaTheme="minorEastAsia" w:cstheme="minorBidi"/>
          <w:b w:val="0"/>
          <w:color w:val="auto"/>
          <w:sz w:val="22"/>
          <w:szCs w:val="22"/>
          <w:lang w:val="en-US" w:eastAsia="en-US"/>
        </w:rPr>
      </w:pPr>
      <w:hyperlink w:anchor="_Toc84362701" w:history="1">
        <w:r w:rsidRPr="00F01F80">
          <w:rPr>
            <w:rStyle w:val="Hyperlink"/>
          </w:rPr>
          <w:t>7.</w:t>
        </w:r>
        <w:r>
          <w:rPr>
            <w:rFonts w:eastAsiaTheme="minorEastAsia" w:cstheme="minorBidi"/>
            <w:b w:val="0"/>
            <w:color w:val="auto"/>
            <w:sz w:val="22"/>
            <w:szCs w:val="22"/>
            <w:lang w:val="en-US" w:eastAsia="en-US"/>
          </w:rPr>
          <w:tab/>
        </w:r>
        <w:r w:rsidRPr="00F01F80">
          <w:rPr>
            <w:rStyle w:val="Hyperlink"/>
          </w:rPr>
          <w:t>Training Staff Requirements</w:t>
        </w:r>
        <w:r>
          <w:rPr>
            <w:webHidden/>
          </w:rPr>
          <w:tab/>
        </w:r>
        <w:r>
          <w:rPr>
            <w:webHidden/>
          </w:rPr>
          <w:fldChar w:fldCharType="begin"/>
        </w:r>
        <w:r>
          <w:rPr>
            <w:webHidden/>
          </w:rPr>
          <w:instrText xml:space="preserve"> PAGEREF _Toc84362701 \h </w:instrText>
        </w:r>
        <w:r>
          <w:rPr>
            <w:webHidden/>
          </w:rPr>
        </w:r>
        <w:r>
          <w:rPr>
            <w:webHidden/>
          </w:rPr>
          <w:fldChar w:fldCharType="separate"/>
        </w:r>
        <w:r>
          <w:rPr>
            <w:webHidden/>
          </w:rPr>
          <w:t>7</w:t>
        </w:r>
        <w:r>
          <w:rPr>
            <w:webHidden/>
          </w:rPr>
          <w:fldChar w:fldCharType="end"/>
        </w:r>
      </w:hyperlink>
    </w:p>
    <w:p w14:paraId="6856D15F" w14:textId="487F7CE9" w:rsidR="005A2F8D" w:rsidRDefault="005A2F8D">
      <w:pPr>
        <w:pStyle w:val="TOC1"/>
        <w:rPr>
          <w:rFonts w:eastAsiaTheme="minorEastAsia" w:cstheme="minorBidi"/>
          <w:b w:val="0"/>
          <w:color w:val="auto"/>
          <w:sz w:val="22"/>
          <w:szCs w:val="22"/>
          <w:lang w:val="en-US" w:eastAsia="en-US"/>
        </w:rPr>
      </w:pPr>
      <w:hyperlink w:anchor="_Toc84362702" w:history="1">
        <w:r w:rsidRPr="00F01F80">
          <w:rPr>
            <w:rStyle w:val="Hyperlink"/>
          </w:rPr>
          <w:t>8.</w:t>
        </w:r>
        <w:r>
          <w:rPr>
            <w:rFonts w:eastAsiaTheme="minorEastAsia" w:cstheme="minorBidi"/>
            <w:b w:val="0"/>
            <w:color w:val="auto"/>
            <w:sz w:val="22"/>
            <w:szCs w:val="22"/>
            <w:lang w:val="en-US" w:eastAsia="en-US"/>
          </w:rPr>
          <w:tab/>
        </w:r>
        <w:r w:rsidRPr="00F01F80">
          <w:rPr>
            <w:rStyle w:val="Hyperlink"/>
          </w:rPr>
          <w:t>Facilities and Equipment</w:t>
        </w:r>
        <w:r>
          <w:rPr>
            <w:webHidden/>
          </w:rPr>
          <w:tab/>
        </w:r>
        <w:r>
          <w:rPr>
            <w:webHidden/>
          </w:rPr>
          <w:fldChar w:fldCharType="begin"/>
        </w:r>
        <w:r>
          <w:rPr>
            <w:webHidden/>
          </w:rPr>
          <w:instrText xml:space="preserve"> PAGEREF _Toc84362702 \h </w:instrText>
        </w:r>
        <w:r>
          <w:rPr>
            <w:webHidden/>
          </w:rPr>
        </w:r>
        <w:r>
          <w:rPr>
            <w:webHidden/>
          </w:rPr>
          <w:fldChar w:fldCharType="separate"/>
        </w:r>
        <w:r>
          <w:rPr>
            <w:webHidden/>
          </w:rPr>
          <w:t>7</w:t>
        </w:r>
        <w:r>
          <w:rPr>
            <w:webHidden/>
          </w:rPr>
          <w:fldChar w:fldCharType="end"/>
        </w:r>
      </w:hyperlink>
    </w:p>
    <w:p w14:paraId="65AB22E5" w14:textId="4593D29C" w:rsidR="005A2F8D" w:rsidRDefault="005A2F8D">
      <w:pPr>
        <w:pStyle w:val="TOC1"/>
        <w:rPr>
          <w:rFonts w:eastAsiaTheme="minorEastAsia" w:cstheme="minorBidi"/>
          <w:b w:val="0"/>
          <w:color w:val="auto"/>
          <w:sz w:val="22"/>
          <w:szCs w:val="22"/>
          <w:lang w:val="en-US" w:eastAsia="en-US"/>
        </w:rPr>
      </w:pPr>
      <w:hyperlink w:anchor="_Toc84362703" w:history="1">
        <w:r w:rsidRPr="00F01F80">
          <w:rPr>
            <w:rStyle w:val="Hyperlink"/>
          </w:rPr>
          <w:t>9.</w:t>
        </w:r>
        <w:r>
          <w:rPr>
            <w:rFonts w:eastAsiaTheme="minorEastAsia" w:cstheme="minorBidi"/>
            <w:b w:val="0"/>
            <w:color w:val="auto"/>
            <w:sz w:val="22"/>
            <w:szCs w:val="22"/>
            <w:lang w:val="en-US" w:eastAsia="en-US"/>
          </w:rPr>
          <w:tab/>
        </w:r>
        <w:r w:rsidRPr="00F01F80">
          <w:rPr>
            <w:rStyle w:val="Hyperlink"/>
          </w:rPr>
          <w:t>Delivery of the Model Course</w:t>
        </w:r>
        <w:r>
          <w:rPr>
            <w:webHidden/>
          </w:rPr>
          <w:tab/>
        </w:r>
        <w:r>
          <w:rPr>
            <w:webHidden/>
          </w:rPr>
          <w:fldChar w:fldCharType="begin"/>
        </w:r>
        <w:r>
          <w:rPr>
            <w:webHidden/>
          </w:rPr>
          <w:instrText xml:space="preserve"> PAGEREF _Toc84362703 \h </w:instrText>
        </w:r>
        <w:r>
          <w:rPr>
            <w:webHidden/>
          </w:rPr>
        </w:r>
        <w:r>
          <w:rPr>
            <w:webHidden/>
          </w:rPr>
          <w:fldChar w:fldCharType="separate"/>
        </w:r>
        <w:r>
          <w:rPr>
            <w:webHidden/>
          </w:rPr>
          <w:t>7</w:t>
        </w:r>
        <w:r>
          <w:rPr>
            <w:webHidden/>
          </w:rPr>
          <w:fldChar w:fldCharType="end"/>
        </w:r>
      </w:hyperlink>
    </w:p>
    <w:p w14:paraId="71668EEB" w14:textId="4D6005C8" w:rsidR="005A2F8D" w:rsidRDefault="005A2F8D">
      <w:pPr>
        <w:pStyle w:val="TOC2"/>
        <w:rPr>
          <w:rFonts w:eastAsiaTheme="minorEastAsia" w:cstheme="minorBidi"/>
          <w:color w:val="auto"/>
          <w:sz w:val="22"/>
          <w:szCs w:val="22"/>
          <w:lang w:val="en-US" w:eastAsia="en-US"/>
        </w:rPr>
      </w:pPr>
      <w:hyperlink w:anchor="_Toc84362704" w:history="1">
        <w:r w:rsidRPr="00F01F80">
          <w:rPr>
            <w:rStyle w:val="Hyperlink"/>
          </w:rPr>
          <w:t>9.1.</w:t>
        </w:r>
        <w:r>
          <w:rPr>
            <w:rFonts w:eastAsiaTheme="minorEastAsia" w:cstheme="minorBidi"/>
            <w:color w:val="auto"/>
            <w:sz w:val="22"/>
            <w:szCs w:val="22"/>
            <w:lang w:val="en-US" w:eastAsia="en-US"/>
          </w:rPr>
          <w:tab/>
        </w:r>
        <w:r w:rsidRPr="00F01F80">
          <w:rPr>
            <w:rStyle w:val="Hyperlink"/>
          </w:rPr>
          <w:t>Developing course content</w:t>
        </w:r>
        <w:r>
          <w:rPr>
            <w:webHidden/>
          </w:rPr>
          <w:tab/>
        </w:r>
        <w:r>
          <w:rPr>
            <w:webHidden/>
          </w:rPr>
          <w:fldChar w:fldCharType="begin"/>
        </w:r>
        <w:r>
          <w:rPr>
            <w:webHidden/>
          </w:rPr>
          <w:instrText xml:space="preserve"> PAGEREF _Toc84362704 \h </w:instrText>
        </w:r>
        <w:r>
          <w:rPr>
            <w:webHidden/>
          </w:rPr>
        </w:r>
        <w:r>
          <w:rPr>
            <w:webHidden/>
          </w:rPr>
          <w:fldChar w:fldCharType="separate"/>
        </w:r>
        <w:r>
          <w:rPr>
            <w:webHidden/>
          </w:rPr>
          <w:t>8</w:t>
        </w:r>
        <w:r>
          <w:rPr>
            <w:webHidden/>
          </w:rPr>
          <w:fldChar w:fldCharType="end"/>
        </w:r>
      </w:hyperlink>
    </w:p>
    <w:p w14:paraId="0685C483" w14:textId="69441056" w:rsidR="005A2F8D" w:rsidRDefault="005A2F8D">
      <w:pPr>
        <w:pStyle w:val="TOC2"/>
        <w:rPr>
          <w:rFonts w:eastAsiaTheme="minorEastAsia" w:cstheme="minorBidi"/>
          <w:color w:val="auto"/>
          <w:sz w:val="22"/>
          <w:szCs w:val="22"/>
          <w:lang w:val="en-US" w:eastAsia="en-US"/>
        </w:rPr>
      </w:pPr>
      <w:hyperlink w:anchor="_Toc84362705" w:history="1">
        <w:r w:rsidRPr="00F01F80">
          <w:rPr>
            <w:rStyle w:val="Hyperlink"/>
          </w:rPr>
          <w:t>9.2.</w:t>
        </w:r>
        <w:r>
          <w:rPr>
            <w:rFonts w:eastAsiaTheme="minorEastAsia" w:cstheme="minorBidi"/>
            <w:color w:val="auto"/>
            <w:sz w:val="22"/>
            <w:szCs w:val="22"/>
            <w:lang w:val="en-US" w:eastAsia="en-US"/>
          </w:rPr>
          <w:tab/>
        </w:r>
        <w:r w:rsidRPr="00F01F80">
          <w:rPr>
            <w:rStyle w:val="Hyperlink"/>
          </w:rPr>
          <w:t>Competence levels</w:t>
        </w:r>
        <w:r>
          <w:rPr>
            <w:webHidden/>
          </w:rPr>
          <w:tab/>
        </w:r>
        <w:r>
          <w:rPr>
            <w:webHidden/>
          </w:rPr>
          <w:fldChar w:fldCharType="begin"/>
        </w:r>
        <w:r>
          <w:rPr>
            <w:webHidden/>
          </w:rPr>
          <w:instrText xml:space="preserve"> PAGEREF _Toc84362705 \h </w:instrText>
        </w:r>
        <w:r>
          <w:rPr>
            <w:webHidden/>
          </w:rPr>
        </w:r>
        <w:r>
          <w:rPr>
            <w:webHidden/>
          </w:rPr>
          <w:fldChar w:fldCharType="separate"/>
        </w:r>
        <w:r>
          <w:rPr>
            <w:webHidden/>
          </w:rPr>
          <w:t>10</w:t>
        </w:r>
        <w:r>
          <w:rPr>
            <w:webHidden/>
          </w:rPr>
          <w:fldChar w:fldCharType="end"/>
        </w:r>
      </w:hyperlink>
    </w:p>
    <w:p w14:paraId="54D081DF" w14:textId="4DD19BC7" w:rsidR="005A2F8D" w:rsidRDefault="005A2F8D">
      <w:pPr>
        <w:pStyle w:val="TOC2"/>
        <w:rPr>
          <w:rFonts w:eastAsiaTheme="minorEastAsia" w:cstheme="minorBidi"/>
          <w:color w:val="auto"/>
          <w:sz w:val="22"/>
          <w:szCs w:val="22"/>
          <w:lang w:val="en-US" w:eastAsia="en-US"/>
        </w:rPr>
      </w:pPr>
      <w:hyperlink w:anchor="_Toc84362706" w:history="1">
        <w:r w:rsidRPr="00F01F80">
          <w:rPr>
            <w:rStyle w:val="Hyperlink"/>
          </w:rPr>
          <w:t>9.3.</w:t>
        </w:r>
        <w:r>
          <w:rPr>
            <w:rFonts w:eastAsiaTheme="minorEastAsia" w:cstheme="minorBidi"/>
            <w:color w:val="auto"/>
            <w:sz w:val="22"/>
            <w:szCs w:val="22"/>
            <w:lang w:val="en-US" w:eastAsia="en-US"/>
          </w:rPr>
          <w:tab/>
        </w:r>
        <w:r w:rsidRPr="00F01F80">
          <w:rPr>
            <w:rStyle w:val="Hyperlink"/>
          </w:rPr>
          <w:t>Competence tables, teaching aids and references</w:t>
        </w:r>
        <w:r>
          <w:rPr>
            <w:webHidden/>
          </w:rPr>
          <w:tab/>
        </w:r>
        <w:r>
          <w:rPr>
            <w:webHidden/>
          </w:rPr>
          <w:fldChar w:fldCharType="begin"/>
        </w:r>
        <w:r>
          <w:rPr>
            <w:webHidden/>
          </w:rPr>
          <w:instrText xml:space="preserve"> PAGEREF _Toc84362706 \h </w:instrText>
        </w:r>
        <w:r>
          <w:rPr>
            <w:webHidden/>
          </w:rPr>
        </w:r>
        <w:r>
          <w:rPr>
            <w:webHidden/>
          </w:rPr>
          <w:fldChar w:fldCharType="separate"/>
        </w:r>
        <w:r>
          <w:rPr>
            <w:webHidden/>
          </w:rPr>
          <w:t>10</w:t>
        </w:r>
        <w:r>
          <w:rPr>
            <w:webHidden/>
          </w:rPr>
          <w:fldChar w:fldCharType="end"/>
        </w:r>
      </w:hyperlink>
    </w:p>
    <w:p w14:paraId="5E132F43" w14:textId="26DAD7C8" w:rsidR="005A2F8D" w:rsidRDefault="005A2F8D">
      <w:pPr>
        <w:pStyle w:val="TOC2"/>
        <w:rPr>
          <w:rFonts w:eastAsiaTheme="minorEastAsia" w:cstheme="minorBidi"/>
          <w:color w:val="auto"/>
          <w:sz w:val="22"/>
          <w:szCs w:val="22"/>
          <w:lang w:val="en-US" w:eastAsia="en-US"/>
        </w:rPr>
      </w:pPr>
      <w:hyperlink w:anchor="_Toc84362707" w:history="1">
        <w:r w:rsidRPr="00F01F80">
          <w:rPr>
            <w:rStyle w:val="Hyperlink"/>
          </w:rPr>
          <w:t>9.4.</w:t>
        </w:r>
        <w:r>
          <w:rPr>
            <w:rFonts w:eastAsiaTheme="minorEastAsia" w:cstheme="minorBidi"/>
            <w:color w:val="auto"/>
            <w:sz w:val="22"/>
            <w:szCs w:val="22"/>
            <w:lang w:val="en-US" w:eastAsia="en-US"/>
          </w:rPr>
          <w:tab/>
        </w:r>
        <w:r w:rsidRPr="00F01F80">
          <w:rPr>
            <w:rStyle w:val="Hyperlink"/>
          </w:rPr>
          <w:t>Course review and updating</w:t>
        </w:r>
        <w:r>
          <w:rPr>
            <w:webHidden/>
          </w:rPr>
          <w:tab/>
        </w:r>
        <w:r>
          <w:rPr>
            <w:webHidden/>
          </w:rPr>
          <w:fldChar w:fldCharType="begin"/>
        </w:r>
        <w:r>
          <w:rPr>
            <w:webHidden/>
          </w:rPr>
          <w:instrText xml:space="preserve"> PAGEREF _Toc84362707 \h </w:instrText>
        </w:r>
        <w:r>
          <w:rPr>
            <w:webHidden/>
          </w:rPr>
        </w:r>
        <w:r>
          <w:rPr>
            <w:webHidden/>
          </w:rPr>
          <w:fldChar w:fldCharType="separate"/>
        </w:r>
        <w:r>
          <w:rPr>
            <w:webHidden/>
          </w:rPr>
          <w:t>10</w:t>
        </w:r>
        <w:r>
          <w:rPr>
            <w:webHidden/>
          </w:rPr>
          <w:fldChar w:fldCharType="end"/>
        </w:r>
      </w:hyperlink>
    </w:p>
    <w:p w14:paraId="210902B8" w14:textId="60060A16" w:rsidR="005A2F8D" w:rsidRDefault="005A2F8D">
      <w:pPr>
        <w:pStyle w:val="TOC1"/>
        <w:rPr>
          <w:rFonts w:eastAsiaTheme="minorEastAsia" w:cstheme="minorBidi"/>
          <w:b w:val="0"/>
          <w:color w:val="auto"/>
          <w:sz w:val="22"/>
          <w:szCs w:val="22"/>
          <w:lang w:val="en-US" w:eastAsia="en-US"/>
        </w:rPr>
      </w:pPr>
      <w:hyperlink w:anchor="_Toc84362708" w:history="1">
        <w:r w:rsidRPr="00F01F80">
          <w:rPr>
            <w:rStyle w:val="Hyperlink"/>
          </w:rPr>
          <w:t>10.</w:t>
        </w:r>
        <w:r>
          <w:rPr>
            <w:rFonts w:eastAsiaTheme="minorEastAsia" w:cstheme="minorBidi"/>
            <w:b w:val="0"/>
            <w:color w:val="auto"/>
            <w:sz w:val="22"/>
            <w:szCs w:val="22"/>
            <w:lang w:val="en-US" w:eastAsia="en-US"/>
          </w:rPr>
          <w:tab/>
        </w:r>
        <w:r w:rsidRPr="00F01F80">
          <w:rPr>
            <w:rStyle w:val="Hyperlink"/>
          </w:rPr>
          <w:t>Assessment</w:t>
        </w:r>
        <w:r>
          <w:rPr>
            <w:webHidden/>
          </w:rPr>
          <w:tab/>
        </w:r>
        <w:r>
          <w:rPr>
            <w:webHidden/>
          </w:rPr>
          <w:fldChar w:fldCharType="begin"/>
        </w:r>
        <w:r>
          <w:rPr>
            <w:webHidden/>
          </w:rPr>
          <w:instrText xml:space="preserve"> PAGEREF _Toc84362708 \h </w:instrText>
        </w:r>
        <w:r>
          <w:rPr>
            <w:webHidden/>
          </w:rPr>
        </w:r>
        <w:r>
          <w:rPr>
            <w:webHidden/>
          </w:rPr>
          <w:fldChar w:fldCharType="separate"/>
        </w:r>
        <w:r>
          <w:rPr>
            <w:webHidden/>
          </w:rPr>
          <w:t>10</w:t>
        </w:r>
        <w:r>
          <w:rPr>
            <w:webHidden/>
          </w:rPr>
          <w:fldChar w:fldCharType="end"/>
        </w:r>
      </w:hyperlink>
    </w:p>
    <w:p w14:paraId="71BA1D77" w14:textId="38A850B4" w:rsidR="005A2F8D" w:rsidRDefault="005A2F8D">
      <w:pPr>
        <w:pStyle w:val="TOC1"/>
        <w:rPr>
          <w:rFonts w:eastAsiaTheme="minorEastAsia" w:cstheme="minorBidi"/>
          <w:b w:val="0"/>
          <w:color w:val="auto"/>
          <w:sz w:val="22"/>
          <w:szCs w:val="22"/>
          <w:lang w:val="en-US" w:eastAsia="en-US"/>
        </w:rPr>
      </w:pPr>
      <w:hyperlink w:anchor="_Toc84362709" w:history="1">
        <w:r w:rsidRPr="00F01F80">
          <w:rPr>
            <w:rStyle w:val="Hyperlink"/>
          </w:rPr>
          <w:t>11.</w:t>
        </w:r>
        <w:r>
          <w:rPr>
            <w:rFonts w:eastAsiaTheme="minorEastAsia" w:cstheme="minorBidi"/>
            <w:b w:val="0"/>
            <w:color w:val="auto"/>
            <w:sz w:val="22"/>
            <w:szCs w:val="22"/>
            <w:lang w:val="en-US" w:eastAsia="en-US"/>
          </w:rPr>
          <w:tab/>
        </w:r>
        <w:r w:rsidRPr="00F01F80">
          <w:rPr>
            <w:rStyle w:val="Hyperlink"/>
          </w:rPr>
          <w:t>Certification</w:t>
        </w:r>
        <w:r>
          <w:rPr>
            <w:webHidden/>
          </w:rPr>
          <w:tab/>
        </w:r>
        <w:r>
          <w:rPr>
            <w:webHidden/>
          </w:rPr>
          <w:fldChar w:fldCharType="begin"/>
        </w:r>
        <w:r>
          <w:rPr>
            <w:webHidden/>
          </w:rPr>
          <w:instrText xml:space="preserve"> PAGEREF _Toc84362709 \h </w:instrText>
        </w:r>
        <w:r>
          <w:rPr>
            <w:webHidden/>
          </w:rPr>
        </w:r>
        <w:r>
          <w:rPr>
            <w:webHidden/>
          </w:rPr>
          <w:fldChar w:fldCharType="separate"/>
        </w:r>
        <w:r>
          <w:rPr>
            <w:webHidden/>
          </w:rPr>
          <w:t>10</w:t>
        </w:r>
        <w:r>
          <w:rPr>
            <w:webHidden/>
          </w:rPr>
          <w:fldChar w:fldCharType="end"/>
        </w:r>
      </w:hyperlink>
    </w:p>
    <w:p w14:paraId="0C094928" w14:textId="45067EE9" w:rsidR="005A2F8D" w:rsidRDefault="005A2F8D">
      <w:pPr>
        <w:pStyle w:val="TOC1"/>
        <w:rPr>
          <w:rFonts w:eastAsiaTheme="minorEastAsia" w:cstheme="minorBidi"/>
          <w:b w:val="0"/>
          <w:color w:val="auto"/>
          <w:sz w:val="22"/>
          <w:szCs w:val="22"/>
          <w:lang w:val="en-US" w:eastAsia="en-US"/>
        </w:rPr>
      </w:pPr>
      <w:hyperlink w:anchor="_Toc84362710" w:history="1">
        <w:r w:rsidRPr="00F01F80">
          <w:rPr>
            <w:rStyle w:val="Hyperlink"/>
          </w:rPr>
          <w:t>12.</w:t>
        </w:r>
        <w:r>
          <w:rPr>
            <w:rFonts w:eastAsiaTheme="minorEastAsia" w:cstheme="minorBidi"/>
            <w:b w:val="0"/>
            <w:color w:val="auto"/>
            <w:sz w:val="22"/>
            <w:szCs w:val="22"/>
            <w:lang w:val="en-US" w:eastAsia="en-US"/>
          </w:rPr>
          <w:tab/>
        </w:r>
        <w:r w:rsidRPr="00F01F80">
          <w:rPr>
            <w:rStyle w:val="Hyperlink"/>
          </w:rPr>
          <w:t>Acronyms</w:t>
        </w:r>
        <w:r>
          <w:rPr>
            <w:webHidden/>
          </w:rPr>
          <w:tab/>
        </w:r>
        <w:r>
          <w:rPr>
            <w:webHidden/>
          </w:rPr>
          <w:fldChar w:fldCharType="begin"/>
        </w:r>
        <w:r>
          <w:rPr>
            <w:webHidden/>
          </w:rPr>
          <w:instrText xml:space="preserve"> PAGEREF _Toc84362710 \h </w:instrText>
        </w:r>
        <w:r>
          <w:rPr>
            <w:webHidden/>
          </w:rPr>
        </w:r>
        <w:r>
          <w:rPr>
            <w:webHidden/>
          </w:rPr>
          <w:fldChar w:fldCharType="separate"/>
        </w:r>
        <w:r>
          <w:rPr>
            <w:webHidden/>
          </w:rPr>
          <w:t>11</w:t>
        </w:r>
        <w:r>
          <w:rPr>
            <w:webHidden/>
          </w:rPr>
          <w:fldChar w:fldCharType="end"/>
        </w:r>
      </w:hyperlink>
    </w:p>
    <w:p w14:paraId="7D195263" w14:textId="5B483ECC" w:rsidR="00FC7396" w:rsidRDefault="008A6A57" w:rsidP="008A6A57">
      <w:pPr>
        <w:spacing w:after="200" w:line="276" w:lineRule="auto"/>
        <w:rPr>
          <w:b/>
          <w:noProof/>
          <w:color w:val="00558C" w:themeColor="accent1"/>
        </w:rPr>
      </w:pPr>
      <w:r>
        <w:rPr>
          <w:b/>
          <w:noProof/>
          <w:color w:val="00558C" w:themeColor="accent1"/>
        </w:rPr>
        <w:fldChar w:fldCharType="end"/>
      </w:r>
    </w:p>
    <w:p w14:paraId="49489592" w14:textId="514E70B0" w:rsidR="00171625" w:rsidRDefault="00171625">
      <w:pPr>
        <w:spacing w:after="200" w:line="276" w:lineRule="auto"/>
        <w:rPr>
          <w:b/>
          <w:noProof/>
          <w:color w:val="00558C" w:themeColor="accent1"/>
        </w:rPr>
      </w:pPr>
      <w:r>
        <w:rPr>
          <w:b/>
          <w:noProof/>
          <w:color w:val="00558C" w:themeColor="accent1"/>
        </w:rPr>
        <w:br w:type="page"/>
      </w:r>
    </w:p>
    <w:p w14:paraId="4945EAC0" w14:textId="77777777" w:rsidR="00171625" w:rsidRPr="00E44C3F" w:rsidRDefault="00171625" w:rsidP="008A6A57">
      <w:pPr>
        <w:spacing w:after="200" w:line="276" w:lineRule="auto"/>
        <w:rPr>
          <w:b/>
          <w:noProof/>
          <w:color w:val="00558C" w:themeColor="accent1"/>
        </w:rPr>
      </w:pPr>
    </w:p>
    <w:p w14:paraId="7A3A8927" w14:textId="77777777" w:rsidR="00465491" w:rsidRPr="00093294" w:rsidRDefault="00465491" w:rsidP="004E34F4">
      <w:pPr>
        <w:pStyle w:val="Title"/>
      </w:pPr>
      <w:bookmarkStart w:id="17" w:name="_Toc419881195"/>
      <w:bookmarkStart w:id="18" w:name="_Toc81666345"/>
      <w:commentRangeStart w:id="19"/>
      <w:r w:rsidRPr="004E34F4">
        <w:t>FOREWORD</w:t>
      </w:r>
      <w:bookmarkEnd w:id="17"/>
      <w:bookmarkEnd w:id="18"/>
      <w:commentRangeEnd w:id="19"/>
      <w:r w:rsidR="00F1331F">
        <w:rPr>
          <w:rStyle w:val="CommentReference"/>
          <w:b w:val="0"/>
          <w:caps w:val="0"/>
          <w:color w:val="auto"/>
        </w:rPr>
        <w:commentReference w:id="19"/>
      </w:r>
    </w:p>
    <w:p w14:paraId="32AC8F5C" w14:textId="77777777" w:rsidR="00BE2219" w:rsidRDefault="00BE2219" w:rsidP="00BE2219">
      <w:pPr>
        <w:pStyle w:val="BodyText"/>
      </w:pPr>
      <w: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21048F5F" w14:textId="77777777" w:rsidR="00BE2219" w:rsidRDefault="00BE2219" w:rsidP="00BE2219">
      <w:pPr>
        <w:pStyle w:val="BodyText"/>
      </w:pPr>
      <w:r>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46FCE5E9" w14:textId="77777777" w:rsidR="00BE2219" w:rsidRDefault="00BE2219" w:rsidP="00BE2219">
      <w:pPr>
        <w:pStyle w:val="BodyText"/>
      </w:pPr>
      <w:r>
        <w:t>The model training courses developed, or being developed, by IALA for VTS personnel are:</w:t>
      </w:r>
    </w:p>
    <w:p w14:paraId="6F0CF089" w14:textId="77777777" w:rsidR="00BE2219" w:rsidRDefault="00BE2219" w:rsidP="00BE2219">
      <w:pPr>
        <w:pStyle w:val="Bullet2"/>
      </w:pPr>
      <w:r>
        <w:t>Model Course V-103/1 - VTS Operator Training</w:t>
      </w:r>
    </w:p>
    <w:p w14:paraId="5E74B041" w14:textId="77777777" w:rsidR="00BE2219" w:rsidRDefault="00BE2219" w:rsidP="00BE2219">
      <w:pPr>
        <w:pStyle w:val="Bullet2"/>
      </w:pPr>
      <w:r>
        <w:t>Model Course V-103/2 - VTS Supervisor Training</w:t>
      </w:r>
    </w:p>
    <w:p w14:paraId="3D9A8A73" w14:textId="77777777" w:rsidR="00BE2219" w:rsidRDefault="00BE2219" w:rsidP="00BE2219">
      <w:pPr>
        <w:pStyle w:val="Bullet2"/>
      </w:pPr>
      <w:r>
        <w:t>Model Course V-103/3 - VTS On-the-Job Training</w:t>
      </w:r>
    </w:p>
    <w:p w14:paraId="6CBE39A3" w14:textId="77777777" w:rsidR="00BE2219" w:rsidRDefault="00BE2219" w:rsidP="00BE2219">
      <w:pPr>
        <w:pStyle w:val="Bullet2"/>
      </w:pPr>
      <w:r>
        <w:t>Model Course V-103/4 - VTS On-the-Job Training Instructor</w:t>
      </w:r>
    </w:p>
    <w:p w14:paraId="58B61694" w14:textId="77777777" w:rsidR="00ED5F97" w:rsidRDefault="00ED5F97" w:rsidP="00BE2219">
      <w:pPr>
        <w:pStyle w:val="Bullet2"/>
      </w:pPr>
      <w:r>
        <w:t>Model Course V-103/5 – VTS Revalidation Process for VTS Qualification and Certification</w:t>
      </w:r>
    </w:p>
    <w:p w14:paraId="5C8D090D" w14:textId="274E6D42" w:rsidR="00465491" w:rsidRPr="00093294" w:rsidRDefault="00BE2219" w:rsidP="00BE2219">
      <w:pPr>
        <w:pStyle w:val="BodyText"/>
      </w:pPr>
      <w:r>
        <w:t xml:space="preserve">These model courses are intended to provide national members and other appropriate authorities charged with the provision of vessel traffic services with specific guidance on the training of VTS </w:t>
      </w:r>
      <w:r w:rsidR="002F1850">
        <w:t>Personnel</w:t>
      </w:r>
      <w:r>
        <w:t>.  They may be used by maritime training organisations, and assistance in implementing any course may be obtained through IALA at the following address:</w:t>
      </w:r>
    </w:p>
    <w:p w14:paraId="29A11708" w14:textId="77777777" w:rsidR="00D95BDA" w:rsidRPr="00093294" w:rsidRDefault="00D95BDA" w:rsidP="00465491">
      <w:pPr>
        <w:pStyle w:val="BodyText"/>
      </w:pPr>
    </w:p>
    <w:p w14:paraId="23FD698C" w14:textId="77777777" w:rsidR="00D95BDA" w:rsidRPr="00093294" w:rsidRDefault="00D95BDA" w:rsidP="00465491">
      <w:pPr>
        <w:pStyle w:val="BodyText"/>
      </w:pPr>
    </w:p>
    <w:p w14:paraId="4BC6D8F4" w14:textId="77777777" w:rsidR="00465491" w:rsidRPr="00093294" w:rsidRDefault="00465491" w:rsidP="00BE2219">
      <w:pPr>
        <w:pStyle w:val="BodyText"/>
        <w:tabs>
          <w:tab w:val="left" w:pos="6521"/>
          <w:tab w:val="left" w:pos="7513"/>
        </w:tabs>
        <w:spacing w:after="0"/>
        <w:rPr>
          <w:lang w:eastAsia="de-DE"/>
        </w:rPr>
      </w:pPr>
      <w:r w:rsidRPr="00093294">
        <w:rPr>
          <w:lang w:eastAsia="de-DE"/>
        </w:rPr>
        <w:t>Th</w:t>
      </w:r>
      <w:r w:rsidR="008C3975">
        <w:rPr>
          <w:lang w:eastAsia="de-DE"/>
        </w:rPr>
        <w:t>e Secretary-General</w:t>
      </w:r>
    </w:p>
    <w:p w14:paraId="267DF237" w14:textId="77777777" w:rsidR="00465491" w:rsidRPr="00093294" w:rsidRDefault="00465491" w:rsidP="00BE2219">
      <w:pPr>
        <w:pStyle w:val="BodyText"/>
        <w:tabs>
          <w:tab w:val="left" w:pos="6521"/>
          <w:tab w:val="left" w:pos="7513"/>
        </w:tabs>
        <w:spacing w:after="0"/>
        <w:rPr>
          <w:lang w:eastAsia="de-DE"/>
        </w:rPr>
      </w:pPr>
      <w:r w:rsidRPr="00093294">
        <w:rPr>
          <w:lang w:eastAsia="de-DE"/>
        </w:rPr>
        <w:t>IALA</w:t>
      </w:r>
      <w:r w:rsidRPr="00093294">
        <w:rPr>
          <w:lang w:eastAsia="de-DE"/>
        </w:rPr>
        <w:tab/>
        <w:t>Tel:</w:t>
      </w:r>
      <w:r w:rsidRPr="00093294">
        <w:rPr>
          <w:lang w:eastAsia="de-DE"/>
        </w:rPr>
        <w:tab/>
        <w:t>(+) 33 1 34 51 70 01</w:t>
      </w:r>
    </w:p>
    <w:p w14:paraId="48C1FF32" w14:textId="77777777" w:rsidR="00465491" w:rsidRPr="00093294" w:rsidRDefault="00465491" w:rsidP="00BE2219">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55680B7C" w14:textId="77777777" w:rsidR="00465491" w:rsidRPr="00093294" w:rsidRDefault="00465491" w:rsidP="00BE2219">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18" w:history="1">
        <w:r w:rsidRPr="00093294">
          <w:rPr>
            <w:rStyle w:val="Hyperlink"/>
            <w:rFonts w:eastAsia="Calibri"/>
          </w:rPr>
          <w:t>academy@iala-aism.org</w:t>
        </w:r>
      </w:hyperlink>
    </w:p>
    <w:p w14:paraId="138D8A96" w14:textId="77777777" w:rsidR="002E22F4" w:rsidRPr="00093294" w:rsidRDefault="00465491" w:rsidP="00BE2219">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19" w:history="1">
        <w:r w:rsidRPr="00093294">
          <w:rPr>
            <w:rStyle w:val="Hyperlink"/>
            <w:rFonts w:cs="Arial"/>
            <w:lang w:eastAsia="de-DE"/>
          </w:rPr>
          <w:t>www.iala-aism.org</w:t>
        </w:r>
      </w:hyperlink>
    </w:p>
    <w:p w14:paraId="380A5D9B" w14:textId="77777777" w:rsidR="00465491" w:rsidRDefault="00465491" w:rsidP="00AC1940">
      <w:pPr>
        <w:pStyle w:val="BodyText"/>
        <w:tabs>
          <w:tab w:val="left" w:pos="6521"/>
          <w:tab w:val="left" w:pos="7513"/>
        </w:tabs>
      </w:pPr>
      <w:r w:rsidRPr="00093294">
        <w:br w:type="page"/>
      </w:r>
    </w:p>
    <w:p w14:paraId="00B5D73C" w14:textId="77777777" w:rsidR="004548B0" w:rsidRPr="00093294" w:rsidRDefault="004548B0" w:rsidP="00AC1940">
      <w:pPr>
        <w:pStyle w:val="BodyText"/>
        <w:tabs>
          <w:tab w:val="left" w:pos="6521"/>
          <w:tab w:val="left" w:pos="7513"/>
        </w:tabs>
      </w:pPr>
    </w:p>
    <w:p w14:paraId="5B0EB6B1" w14:textId="46090637" w:rsidR="00465491" w:rsidRPr="00093294" w:rsidRDefault="009B74FA" w:rsidP="00513460">
      <w:pPr>
        <w:pStyle w:val="Part"/>
      </w:pPr>
      <w:bookmarkStart w:id="20" w:name="_Toc81666346"/>
      <w:bookmarkStart w:id="21" w:name="_Toc84362694"/>
      <w:r>
        <w:rPr>
          <w:caps w:val="0"/>
        </w:rPr>
        <w:t>MODEL COURSE</w:t>
      </w:r>
      <w:bookmarkEnd w:id="20"/>
      <w:r w:rsidR="00E678AD">
        <w:rPr>
          <w:caps w:val="0"/>
        </w:rPr>
        <w:t xml:space="preserve"> OVERVIEW</w:t>
      </w:r>
      <w:bookmarkEnd w:id="21"/>
    </w:p>
    <w:p w14:paraId="5E839059" w14:textId="7FB7F258" w:rsidR="0010680A" w:rsidRDefault="00BE2219" w:rsidP="003F67B6">
      <w:pPr>
        <w:pStyle w:val="BodyText"/>
      </w:pPr>
      <w:r w:rsidRPr="00BE2219">
        <w:t xml:space="preserve">IALA recommends that </w:t>
      </w:r>
      <w:r w:rsidR="00810809">
        <w:t xml:space="preserve">training organisations and other </w:t>
      </w:r>
      <w:r w:rsidRPr="00BE2219">
        <w:t xml:space="preserve">training providers utilise </w:t>
      </w:r>
      <w:r w:rsidR="00205942">
        <w:t xml:space="preserve">model courses in accordance with IALA </w:t>
      </w:r>
      <w:r w:rsidR="00F00011">
        <w:t>Standard 1050</w:t>
      </w:r>
      <w:r w:rsidR="001C2C86">
        <w:t xml:space="preserve"> Training and Certification</w:t>
      </w:r>
      <w:r w:rsidR="00FA29B6">
        <w:t>,</w:t>
      </w:r>
      <w:r w:rsidR="006B33E8">
        <w:t xml:space="preserve"> </w:t>
      </w:r>
      <w:r w:rsidR="00FA29B6">
        <w:t xml:space="preserve">IALA Standard 1040 Vessel Traffic Services </w:t>
      </w:r>
      <w:r w:rsidR="006B33E8">
        <w:t xml:space="preserve">and </w:t>
      </w:r>
      <w:r w:rsidR="00205942">
        <w:t>Recommendation R0</w:t>
      </w:r>
      <w:r w:rsidR="00FA29B6">
        <w:t>103</w:t>
      </w:r>
      <w:r w:rsidR="003F67B6">
        <w:t xml:space="preserve"> Training and Certification of </w:t>
      </w:r>
      <w:commentRangeStart w:id="22"/>
      <w:commentRangeStart w:id="23"/>
      <w:r w:rsidR="003F67B6">
        <w:t>VTS Personnel</w:t>
      </w:r>
      <w:r w:rsidR="00205942">
        <w:t>.</w:t>
      </w:r>
      <w:r w:rsidR="009A5EC5">
        <w:t xml:space="preserve"> </w:t>
      </w:r>
      <w:r w:rsidR="006B33E8">
        <w:t xml:space="preserve"> </w:t>
      </w:r>
      <w:bookmarkStart w:id="24" w:name="_Toc419881199"/>
      <w:bookmarkStart w:id="25" w:name="_Toc442348087"/>
      <w:commentRangeEnd w:id="22"/>
      <w:r w:rsidR="00E12309">
        <w:rPr>
          <w:rStyle w:val="CommentReference"/>
        </w:rPr>
        <w:commentReference w:id="22"/>
      </w:r>
      <w:commentRangeEnd w:id="23"/>
      <w:r w:rsidR="00D24C0B">
        <w:rPr>
          <w:rStyle w:val="CommentReference"/>
        </w:rPr>
        <w:commentReference w:id="23"/>
      </w:r>
    </w:p>
    <w:p w14:paraId="784588C9" w14:textId="77777777" w:rsidR="00EF538A" w:rsidRDefault="00EF538A" w:rsidP="0010680A">
      <w:pPr>
        <w:pStyle w:val="Heading1"/>
        <w:numPr>
          <w:ilvl w:val="0"/>
          <w:numId w:val="17"/>
        </w:numPr>
      </w:pPr>
      <w:bookmarkStart w:id="26" w:name="_Toc81666348"/>
      <w:bookmarkStart w:id="27" w:name="_Toc83322325"/>
      <w:bookmarkStart w:id="28" w:name="_Toc83322388"/>
      <w:bookmarkStart w:id="29" w:name="_Toc84362695"/>
      <w:r>
        <w:t>Introduction</w:t>
      </w:r>
      <w:bookmarkEnd w:id="26"/>
      <w:bookmarkEnd w:id="27"/>
      <w:bookmarkEnd w:id="28"/>
      <w:bookmarkEnd w:id="29"/>
    </w:p>
    <w:p w14:paraId="1E9D7AC9" w14:textId="77777777" w:rsidR="00EF538A" w:rsidRDefault="00EF538A" w:rsidP="00EF538A">
      <w:pPr>
        <w:pStyle w:val="Heading1separatationline"/>
      </w:pPr>
    </w:p>
    <w:p w14:paraId="1A7C3CED" w14:textId="77777777" w:rsidR="005E5683" w:rsidRDefault="005E5683" w:rsidP="005E5683">
      <w:pPr>
        <w:pStyle w:val="BodyText"/>
        <w:spacing w:line="216" w:lineRule="atLeast"/>
      </w:pPr>
      <w:r>
        <w:t>IALA Model Courses are training documents which define the level of training and knowledge needed to reach levels of competence defined by IALA.</w:t>
      </w:r>
    </w:p>
    <w:p w14:paraId="2B3A03A6" w14:textId="77777777" w:rsidR="005E5683" w:rsidRDefault="005E5683" w:rsidP="005E5683">
      <w:pPr>
        <w:pStyle w:val="BodyText"/>
        <w:spacing w:line="216" w:lineRule="atLeast"/>
      </w:pPr>
      <w:r w:rsidRPr="00B437CE">
        <w:rPr>
          <w:b/>
        </w:rPr>
        <w:t>IMO Resolution A.</w:t>
      </w:r>
      <w:r w:rsidR="00DF7A12" w:rsidRPr="00DF7A12">
        <w:rPr>
          <w:b/>
          <w:highlight w:val="yellow"/>
        </w:rPr>
        <w:t>###</w:t>
      </w:r>
      <w:r w:rsidR="00DF7A12">
        <w:rPr>
          <w:b/>
        </w:rPr>
        <w:t xml:space="preserve"> </w:t>
      </w:r>
      <w:r w:rsidRPr="00B437CE">
        <w:rPr>
          <w:b/>
        </w:rPr>
        <w:t>(</w:t>
      </w:r>
      <w:r w:rsidRPr="00B437CE">
        <w:rPr>
          <w:b/>
          <w:highlight w:val="yellow"/>
        </w:rPr>
        <w:t>XX</w:t>
      </w:r>
      <w:r w:rsidRPr="00B437CE">
        <w:rPr>
          <w:b/>
        </w:rPr>
        <w:t>)</w:t>
      </w:r>
      <w:r>
        <w:t xml:space="preserve"> states that </w:t>
      </w:r>
      <w:r w:rsidRPr="00761276">
        <w:rPr>
          <w:i/>
        </w:rPr>
        <w:t>“VTS personnel should only be considered competent when appropriately trained and qualified for their VTS duties.</w:t>
      </w:r>
      <w:r>
        <w:rPr>
          <w:i/>
        </w:rPr>
        <w:t>”</w:t>
      </w:r>
      <w:r w:rsidRPr="00761276">
        <w:rPr>
          <w:i/>
        </w:rPr>
        <w:t xml:space="preserve"> </w:t>
      </w:r>
      <w:r w:rsidRPr="00F61492">
        <w:t>This includes,</w:t>
      </w:r>
      <w:r>
        <w:t xml:space="preserve"> inter alia:</w:t>
      </w:r>
    </w:p>
    <w:p w14:paraId="6BAACFF1" w14:textId="77777777" w:rsidR="005E5683" w:rsidRPr="00F61492" w:rsidRDefault="005E5683" w:rsidP="003D7C2C">
      <w:pPr>
        <w:pStyle w:val="Bullet1"/>
      </w:pPr>
      <w:r w:rsidRPr="00F61492">
        <w:t>satisfactorily completing generic VTS training approved by a competent authority; and</w:t>
      </w:r>
    </w:p>
    <w:p w14:paraId="12F84C30" w14:textId="77777777" w:rsidR="005E5683" w:rsidRPr="00E504C1" w:rsidRDefault="005E5683" w:rsidP="003D7C2C">
      <w:pPr>
        <w:pStyle w:val="Bullet1"/>
      </w:pPr>
      <w:r w:rsidRPr="00E504C1">
        <w:t>being in possession of appropriate certification.</w:t>
      </w:r>
    </w:p>
    <w:p w14:paraId="5A8F75D3" w14:textId="77777777" w:rsidR="005E5683" w:rsidRPr="0034045E" w:rsidRDefault="005E5683" w:rsidP="005E5683">
      <w:pPr>
        <w:pStyle w:val="BodyText"/>
        <w:spacing w:line="216" w:lineRule="atLeast"/>
      </w:pPr>
      <w:r w:rsidRPr="0034045E">
        <w:rPr>
          <w:b/>
        </w:rPr>
        <w:t>IALA Recommendation 0103</w:t>
      </w:r>
      <w:r>
        <w:t xml:space="preserve"> </w:t>
      </w:r>
      <w:r w:rsidRPr="0034045E">
        <w:rPr>
          <w:b/>
        </w:rPr>
        <w:t xml:space="preserve">- Training and Certification of VTS personnel </w:t>
      </w:r>
      <w:r>
        <w:t>specifies the practices associated with the training and certification of VTS personnel to assist authorities when recruiting, training and assessing VTS personnel to ensure the harmonized delivery of vessel traffic services world-wide.</w:t>
      </w:r>
    </w:p>
    <w:p w14:paraId="4CA7F5D2" w14:textId="77777777" w:rsidR="005E5683" w:rsidRDefault="005E5683" w:rsidP="005E5683">
      <w:pPr>
        <w:pStyle w:val="BodyText"/>
        <w:spacing w:line="216" w:lineRule="atLeast"/>
      </w:pPr>
      <w:r w:rsidRPr="00B437CE">
        <w:rPr>
          <w:b/>
        </w:rPr>
        <w:t>IALA Guideline 1156 - Recruitment, training and assessment of VTS personnel</w:t>
      </w:r>
      <w:r>
        <w:t xml:space="preserve"> states that </w:t>
      </w:r>
      <w:r w:rsidRPr="00B437CE">
        <w:rPr>
          <w:i/>
        </w:rPr>
        <w:t>“Model courses provided by accredited training organisations should be approved by the competent authority.”</w:t>
      </w:r>
    </w:p>
    <w:p w14:paraId="628E4EC8" w14:textId="77777777" w:rsidR="005E5683" w:rsidRPr="005E5683" w:rsidRDefault="005E5683" w:rsidP="003D7C2C">
      <w:pPr>
        <w:pStyle w:val="BodyText"/>
        <w:spacing w:line="216" w:lineRule="atLeast"/>
      </w:pPr>
      <w:r w:rsidRPr="00B437CE">
        <w:rPr>
          <w:b/>
        </w:rPr>
        <w:t xml:space="preserve">IALA Guideline 1014 - </w:t>
      </w:r>
      <w:r w:rsidR="00107AE0">
        <w:rPr>
          <w:b/>
        </w:rPr>
        <w:t>A</w:t>
      </w:r>
      <w:r w:rsidR="00107AE0" w:rsidRPr="003D7C2C">
        <w:rPr>
          <w:b/>
        </w:rPr>
        <w:t xml:space="preserve">ccreditation of </w:t>
      </w:r>
      <w:r w:rsidR="00107AE0">
        <w:rPr>
          <w:b/>
        </w:rPr>
        <w:t>VTS</w:t>
      </w:r>
      <w:r w:rsidR="00107AE0" w:rsidRPr="003D7C2C">
        <w:rPr>
          <w:b/>
        </w:rPr>
        <w:t xml:space="preserve"> training organizations and approval to deliver </w:t>
      </w:r>
      <w:r w:rsidR="00107AE0">
        <w:rPr>
          <w:b/>
        </w:rPr>
        <w:t>IALA</w:t>
      </w:r>
      <w:r w:rsidR="00107AE0" w:rsidRPr="003D7C2C">
        <w:rPr>
          <w:b/>
        </w:rPr>
        <w:t xml:space="preserve"> model courses</w:t>
      </w:r>
      <w:r w:rsidR="003D7C2C">
        <w:rPr>
          <w:b/>
        </w:rPr>
        <w:t xml:space="preserve"> </w:t>
      </w:r>
      <w:r w:rsidRPr="00B437CE">
        <w:t>sets out the process by which a training organisation can be accredited to deliver approved VTS training courses.</w:t>
      </w:r>
    </w:p>
    <w:p w14:paraId="0871322A" w14:textId="0433F3D2" w:rsidR="00465491" w:rsidRPr="00093294" w:rsidRDefault="00D87186" w:rsidP="0010680A">
      <w:pPr>
        <w:pStyle w:val="Heading1"/>
        <w:numPr>
          <w:ilvl w:val="0"/>
          <w:numId w:val="17"/>
        </w:numPr>
      </w:pPr>
      <w:bookmarkStart w:id="30" w:name="_Toc84362696"/>
      <w:bookmarkEnd w:id="24"/>
      <w:bookmarkEnd w:id="25"/>
      <w:r>
        <w:t>Purpose of the Model Course</w:t>
      </w:r>
      <w:bookmarkEnd w:id="30"/>
    </w:p>
    <w:p w14:paraId="799E311F" w14:textId="77777777" w:rsidR="00465491" w:rsidRPr="00093294" w:rsidRDefault="00465491" w:rsidP="00465491">
      <w:pPr>
        <w:pStyle w:val="Heading1separatationline"/>
      </w:pPr>
    </w:p>
    <w:p w14:paraId="44CF777C" w14:textId="77777777" w:rsidR="006237FF" w:rsidRDefault="006C44CF" w:rsidP="006237FF">
      <w:pPr>
        <w:pStyle w:val="BodyText"/>
      </w:pPr>
      <w:r w:rsidRPr="006C44CF">
        <w:t>The purpose of the model course is to assist maritime training organisations and their teaching staff in the preparation and introduction of new training courses for VTS Operators, or in enhancing, updating or supplementing existing training material</w:t>
      </w:r>
      <w:r w:rsidR="00C10F51">
        <w:t xml:space="preserve">.  </w:t>
      </w:r>
      <w:r w:rsidR="006237FF" w:rsidRPr="00861521">
        <w:t xml:space="preserve">This </w:t>
      </w:r>
      <w:r w:rsidR="006237FF">
        <w:t xml:space="preserve">document </w:t>
      </w:r>
      <w:r w:rsidR="006237FF" w:rsidRPr="00F94C1C">
        <w:t>defines the level of training and knowledge needed to reach levels of competence defined by IALA to obtaining a V103/1 certificate.</w:t>
      </w:r>
    </w:p>
    <w:p w14:paraId="6627A863" w14:textId="77777777" w:rsidR="002C050F" w:rsidRDefault="00686307" w:rsidP="006237FF">
      <w:pPr>
        <w:pStyle w:val="BodyText"/>
      </w:pPr>
      <w:r>
        <w:t>It is not the intention of the model course to present instructors with a rigid ‘teaching package</w:t>
      </w:r>
      <w:r w:rsidR="00182500">
        <w:t>’.  Rather, t</w:t>
      </w:r>
      <w:r w:rsidR="002C050F" w:rsidRPr="00F94C1C">
        <w:t>his model course</w:t>
      </w:r>
      <w:r w:rsidR="002C050F">
        <w:t xml:space="preserve"> provide</w:t>
      </w:r>
      <w:r w:rsidR="00182500">
        <w:t>s</w:t>
      </w:r>
      <w:r w:rsidR="002C050F">
        <w:t xml:space="preserve"> the curriculum </w:t>
      </w:r>
      <w:r w:rsidR="00182500">
        <w:t xml:space="preserve">content </w:t>
      </w:r>
      <w:r w:rsidR="000C03F3">
        <w:t>for the</w:t>
      </w:r>
      <w:r w:rsidR="00AC0ECF">
        <w:t xml:space="preserve"> training for VTS Operators</w:t>
      </w:r>
      <w:r w:rsidR="000C03F3">
        <w:t xml:space="preserve">. </w:t>
      </w:r>
      <w:r w:rsidR="00AC0ECF">
        <w:t xml:space="preserve"> </w:t>
      </w:r>
      <w:r w:rsidR="000C03F3">
        <w:t>It</w:t>
      </w:r>
      <w:r w:rsidR="002C050F" w:rsidRPr="00F94C1C">
        <w:t xml:space="preserve"> </w:t>
      </w:r>
      <w:r w:rsidR="00AC0ECF">
        <w:t xml:space="preserve">intended </w:t>
      </w:r>
      <w:r w:rsidR="002C050F" w:rsidRPr="00F94C1C">
        <w:t xml:space="preserve">to be used by accredited training organisations in preparing their V103/1 </w:t>
      </w:r>
      <w:r w:rsidR="00AC0ECF">
        <w:t>training programs</w:t>
      </w:r>
      <w:r w:rsidR="002C050F" w:rsidRPr="00F94C1C">
        <w:t>.</w:t>
      </w:r>
    </w:p>
    <w:p w14:paraId="268A0403" w14:textId="77777777" w:rsidR="00465491" w:rsidRDefault="00990F8A" w:rsidP="00815E10">
      <w:pPr>
        <w:pStyle w:val="Heading1"/>
      </w:pPr>
      <w:bookmarkStart w:id="31" w:name="_Toc81666351"/>
      <w:bookmarkStart w:id="32" w:name="_Toc83322328"/>
      <w:bookmarkStart w:id="33" w:name="_Toc83322391"/>
      <w:bookmarkStart w:id="34" w:name="_Toc84362697"/>
      <w:r>
        <w:t>Course Objective</w:t>
      </w:r>
      <w:bookmarkEnd w:id="31"/>
      <w:bookmarkEnd w:id="32"/>
      <w:bookmarkEnd w:id="33"/>
      <w:bookmarkEnd w:id="34"/>
    </w:p>
    <w:p w14:paraId="17C8B76A" w14:textId="77777777" w:rsidR="007250D4" w:rsidRPr="007250D4" w:rsidRDefault="007250D4" w:rsidP="007250D4">
      <w:pPr>
        <w:pStyle w:val="Heading1separatationline"/>
      </w:pPr>
    </w:p>
    <w:p w14:paraId="2D212680" w14:textId="77777777" w:rsidR="00DF7A12" w:rsidRDefault="00DF7A12" w:rsidP="00DF7A12">
      <w:pPr>
        <w:pStyle w:val="BodyText"/>
      </w:pPr>
      <w:r>
        <w:t xml:space="preserve">Upon successful completion of this course the student should have demonstrated the requisite knowledge, </w:t>
      </w:r>
      <w:r w:rsidR="007306B4">
        <w:t>skills and attitude</w:t>
      </w:r>
      <w:r>
        <w:t xml:space="preserve"> to</w:t>
      </w:r>
      <w:r w:rsidRPr="008532E2">
        <w:t xml:space="preserve"> </w:t>
      </w:r>
      <w:r>
        <w:t>undertake the duties associated with the provision of</w:t>
      </w:r>
      <w:r w:rsidR="00F0705C">
        <w:t xml:space="preserve"> a VTS Operator </w:t>
      </w:r>
      <w:r>
        <w:t>to:</w:t>
      </w:r>
    </w:p>
    <w:p w14:paraId="6BCEBB23" w14:textId="77777777" w:rsidR="00DF7A12" w:rsidRDefault="00DF7A12" w:rsidP="00663BEE">
      <w:pPr>
        <w:pStyle w:val="Bullet1"/>
      </w:pPr>
      <w:r>
        <w:t xml:space="preserve">provide timely and relevant information on factors that may influence the transit of a ship and assist on-board decision </w:t>
      </w:r>
      <w:r w:rsidR="00436CF3">
        <w:t>making;</w:t>
      </w:r>
    </w:p>
    <w:p w14:paraId="74EE2838" w14:textId="77777777" w:rsidR="00DF7A12" w:rsidRDefault="00DF7A12" w:rsidP="00663BEE">
      <w:pPr>
        <w:pStyle w:val="Bullet1"/>
      </w:pPr>
      <w:r>
        <w:t>monitor and manage traffic to ensure the safety and efficiency of ship movements; and</w:t>
      </w:r>
    </w:p>
    <w:p w14:paraId="6F89EBF2" w14:textId="77777777" w:rsidR="00DF7A12" w:rsidRDefault="00DF7A12" w:rsidP="00663BEE">
      <w:pPr>
        <w:pStyle w:val="Bullet1"/>
      </w:pPr>
      <w:r>
        <w:t>respond to developing unsafe situations to assist the decision-making process on board.</w:t>
      </w:r>
    </w:p>
    <w:p w14:paraId="192D89A5" w14:textId="77777777" w:rsidR="00DF7A12" w:rsidRPr="0006638F" w:rsidRDefault="00DF7A12" w:rsidP="00632422">
      <w:pPr>
        <w:pStyle w:val="BodyText"/>
        <w:rPr>
          <w:i/>
        </w:rPr>
      </w:pPr>
      <w:r>
        <w:t>Note – As described in A.</w:t>
      </w:r>
      <w:r w:rsidR="00632422" w:rsidRPr="00632422">
        <w:rPr>
          <w:highlight w:val="yellow"/>
        </w:rPr>
        <w:t>###</w:t>
      </w:r>
      <w:r w:rsidRPr="00632422">
        <w:rPr>
          <w:highlight w:val="yellow"/>
        </w:rPr>
        <w:t>(</w:t>
      </w:r>
      <w:r w:rsidRPr="008532E2">
        <w:rPr>
          <w:highlight w:val="yellow"/>
        </w:rPr>
        <w:t>XX</w:t>
      </w:r>
      <w:r>
        <w:t xml:space="preserve">) </w:t>
      </w:r>
      <w:r w:rsidRPr="0006638F">
        <w:rPr>
          <w:i/>
        </w:rPr>
        <w:t>“VTS personnel should only be considered competent when appropriately trained and qualified for their VTS duties. This includes:</w:t>
      </w:r>
    </w:p>
    <w:p w14:paraId="0306339F" w14:textId="77777777" w:rsidR="00DF7A12" w:rsidRPr="0006638F" w:rsidRDefault="00DF7A12" w:rsidP="00663BEE">
      <w:pPr>
        <w:pStyle w:val="Bullet1"/>
        <w:rPr>
          <w:i/>
        </w:rPr>
      </w:pPr>
      <w:r w:rsidRPr="0006638F">
        <w:rPr>
          <w:i/>
        </w:rPr>
        <w:t xml:space="preserve">satisfactorily completing generic VTS training approved by the competent authority; </w:t>
      </w:r>
    </w:p>
    <w:p w14:paraId="1FF7027A" w14:textId="77777777" w:rsidR="00DF7A12" w:rsidRPr="0006638F" w:rsidRDefault="00DF7A12" w:rsidP="00663BEE">
      <w:pPr>
        <w:pStyle w:val="Bullet1"/>
        <w:rPr>
          <w:i/>
        </w:rPr>
      </w:pPr>
      <w:r w:rsidRPr="0006638F">
        <w:rPr>
          <w:i/>
        </w:rPr>
        <w:t>satisfactorily completing on-the-job training at the VTS where the person is employed;</w:t>
      </w:r>
    </w:p>
    <w:p w14:paraId="6226C023" w14:textId="77777777" w:rsidR="00DF7A12" w:rsidRPr="0006638F" w:rsidRDefault="00DF7A12" w:rsidP="00663BEE">
      <w:pPr>
        <w:pStyle w:val="Bullet1"/>
        <w:rPr>
          <w:i/>
        </w:rPr>
      </w:pPr>
      <w:r w:rsidRPr="0006638F">
        <w:rPr>
          <w:i/>
        </w:rPr>
        <w:lastRenderedPageBreak/>
        <w:t>undergoing performance assessment and revalidation training to ensure competence is maintained; and</w:t>
      </w:r>
    </w:p>
    <w:p w14:paraId="03A5E9F1" w14:textId="77777777" w:rsidR="00DF7A12" w:rsidRPr="0006638F" w:rsidRDefault="00DF7A12" w:rsidP="00663BEE">
      <w:pPr>
        <w:pStyle w:val="Bullet1"/>
        <w:rPr>
          <w:i/>
        </w:rPr>
      </w:pPr>
      <w:r w:rsidRPr="0006638F">
        <w:rPr>
          <w:i/>
        </w:rPr>
        <w:t>being in possession of appropriate certification.”</w:t>
      </w:r>
    </w:p>
    <w:p w14:paraId="0F0C7342" w14:textId="77777777" w:rsidR="00E47F7F" w:rsidRDefault="002F648C" w:rsidP="00E47F7F">
      <w:pPr>
        <w:pStyle w:val="Heading1"/>
      </w:pPr>
      <w:bookmarkStart w:id="35" w:name="_Toc81666352"/>
      <w:bookmarkStart w:id="36" w:name="_Toc83322329"/>
      <w:bookmarkStart w:id="37" w:name="_Toc83322392"/>
      <w:bookmarkStart w:id="38" w:name="_Toc84362698"/>
      <w:r>
        <w:t>Course Curriculum Outline</w:t>
      </w:r>
      <w:bookmarkEnd w:id="35"/>
      <w:bookmarkEnd w:id="36"/>
      <w:bookmarkEnd w:id="37"/>
      <w:bookmarkEnd w:id="38"/>
    </w:p>
    <w:p w14:paraId="6BAE60FF" w14:textId="77777777" w:rsidR="00E47F7F" w:rsidRDefault="00E47F7F" w:rsidP="00E47F7F">
      <w:pPr>
        <w:pStyle w:val="Heading1separatationline"/>
      </w:pPr>
    </w:p>
    <w:p w14:paraId="1BCC156B" w14:textId="77777777" w:rsidR="00196C48" w:rsidRDefault="00196C48" w:rsidP="00196C48">
      <w:pPr>
        <w:pStyle w:val="BodyText"/>
      </w:pPr>
      <w:r w:rsidRPr="006A5946">
        <w:t>The complete course comprises seven modules,</w:t>
      </w:r>
      <w:r w:rsidRPr="006C44CF">
        <w:t xml:space="preserve"> each of which deals with a specific subject representing a requirement or function of a VTS Operator.  Each module contains a subject framework stating its scope and aims, a subject outline</w:t>
      </w:r>
      <w:r>
        <w:t>, learning objectives</w:t>
      </w:r>
      <w:r w:rsidRPr="006C44CF">
        <w:t xml:space="preserve"> and teaching </w:t>
      </w:r>
      <w:r>
        <w:t>points</w:t>
      </w:r>
      <w:r w:rsidRPr="006C44CF">
        <w:t>.</w:t>
      </w:r>
    </w:p>
    <w:p w14:paraId="7F5E6A3B" w14:textId="1A0F9C08" w:rsidR="00B61FE9" w:rsidRDefault="00196C48" w:rsidP="00E47F7F">
      <w:pPr>
        <w:pStyle w:val="BodyText"/>
        <w:rPr>
          <w:lang w:eastAsia="de-DE"/>
        </w:rPr>
      </w:pPr>
      <w:r>
        <w:rPr>
          <w:lang w:eastAsia="de-DE"/>
        </w:rPr>
        <w:t xml:space="preserve"> </w:t>
      </w:r>
      <w:r w:rsidR="00E731CF">
        <w:rPr>
          <w:lang w:eastAsia="de-DE"/>
        </w:rPr>
        <w:t>Training activities, s</w:t>
      </w:r>
      <w:r w:rsidR="00E47F7F">
        <w:rPr>
          <w:lang w:eastAsia="de-DE"/>
        </w:rPr>
        <w:t>im</w:t>
      </w:r>
      <w:r w:rsidR="00E47F7F" w:rsidRPr="002F4764">
        <w:rPr>
          <w:lang w:eastAsia="de-DE"/>
        </w:rPr>
        <w:t>ulated exercises and assessment</w:t>
      </w:r>
      <w:r w:rsidR="00E47F7F">
        <w:rPr>
          <w:lang w:eastAsia="de-DE"/>
        </w:rPr>
        <w:t>s</w:t>
      </w:r>
      <w:r w:rsidR="00E47F7F" w:rsidRPr="002F4764">
        <w:rPr>
          <w:lang w:eastAsia="de-DE"/>
        </w:rPr>
        <w:t xml:space="preserve"> </w:t>
      </w:r>
      <w:r w:rsidR="00E47F7F">
        <w:rPr>
          <w:lang w:eastAsia="de-DE"/>
        </w:rPr>
        <w:t xml:space="preserve">undertaken during the course are </w:t>
      </w:r>
      <w:r w:rsidR="00E47F7F" w:rsidRPr="002F4764">
        <w:rPr>
          <w:lang w:eastAsia="de-DE"/>
        </w:rPr>
        <w:t xml:space="preserve">intended to represent </w:t>
      </w:r>
      <w:r w:rsidR="00E731CF">
        <w:rPr>
          <w:lang w:eastAsia="de-DE"/>
        </w:rPr>
        <w:t xml:space="preserve">the role of the VTS Operator and reflect </w:t>
      </w:r>
      <w:r w:rsidR="00E47F7F" w:rsidRPr="002F4764">
        <w:rPr>
          <w:lang w:eastAsia="de-DE"/>
        </w:rPr>
        <w:t>events</w:t>
      </w:r>
      <w:r w:rsidR="00E47F7F">
        <w:rPr>
          <w:lang w:eastAsia="de-DE"/>
        </w:rPr>
        <w:t xml:space="preserve"> </w:t>
      </w:r>
      <w:r w:rsidR="00F25249">
        <w:rPr>
          <w:lang w:eastAsia="de-DE"/>
        </w:rPr>
        <w:t>or</w:t>
      </w:r>
      <w:r w:rsidR="00E47F7F">
        <w:rPr>
          <w:lang w:eastAsia="de-DE"/>
        </w:rPr>
        <w:t xml:space="preserve"> </w:t>
      </w:r>
      <w:r w:rsidR="00E47F7F" w:rsidRPr="002F4764">
        <w:rPr>
          <w:lang w:eastAsia="de-DE"/>
        </w:rPr>
        <w:t xml:space="preserve">incidents </w:t>
      </w:r>
      <w:r w:rsidR="00E47F7F">
        <w:rPr>
          <w:lang w:eastAsia="de-DE"/>
        </w:rPr>
        <w:t>that may</w:t>
      </w:r>
      <w:r w:rsidR="00E47F7F" w:rsidRPr="002F4764">
        <w:rPr>
          <w:lang w:eastAsia="de-DE"/>
        </w:rPr>
        <w:t xml:space="preserve"> be experienced </w:t>
      </w:r>
      <w:r w:rsidR="00E47F7F">
        <w:rPr>
          <w:lang w:eastAsia="de-DE"/>
        </w:rPr>
        <w:t>at a V</w:t>
      </w:r>
      <w:r w:rsidR="00E47F7F" w:rsidRPr="002F4764">
        <w:rPr>
          <w:lang w:eastAsia="de-DE"/>
        </w:rPr>
        <w:t xml:space="preserve">TS.  </w:t>
      </w:r>
    </w:p>
    <w:p w14:paraId="641E5AC2" w14:textId="3DF2259F" w:rsidR="00E47F7F" w:rsidRDefault="00E47F7F" w:rsidP="00E47F7F">
      <w:pPr>
        <w:pStyle w:val="BodyText"/>
        <w:rPr>
          <w:lang w:eastAsia="de-DE"/>
        </w:rPr>
      </w:pPr>
      <w:r>
        <w:rPr>
          <w:lang w:eastAsia="de-DE"/>
        </w:rPr>
        <w:t>E</w:t>
      </w:r>
      <w:r w:rsidRPr="00EB7129">
        <w:rPr>
          <w:lang w:eastAsia="de-DE"/>
        </w:rPr>
        <w:t xml:space="preserve">ach module </w:t>
      </w:r>
      <w:r w:rsidRPr="00D474CD">
        <w:rPr>
          <w:lang w:eastAsia="de-DE"/>
        </w:rPr>
        <w:t xml:space="preserve">identifies the total </w:t>
      </w:r>
      <w:r w:rsidRPr="00D474CD">
        <w:rPr>
          <w:lang w:eastAsia="de-DE"/>
        </w:rPr>
        <w:t>recommended number of hours that should be allotted</w:t>
      </w:r>
      <w:r w:rsidR="00B34086" w:rsidRPr="00D474CD">
        <w:rPr>
          <w:lang w:eastAsia="de-DE"/>
        </w:rPr>
        <w:t xml:space="preserve">. </w:t>
      </w:r>
      <w:r w:rsidR="006241C7" w:rsidRPr="00D474CD">
        <w:rPr>
          <w:lang w:eastAsia="de-DE"/>
        </w:rPr>
        <w:t>The recommended hours</w:t>
      </w:r>
      <w:r w:rsidRPr="00D474CD">
        <w:rPr>
          <w:lang w:eastAsia="de-DE"/>
        </w:rPr>
        <w:t xml:space="preserve"> </w:t>
      </w:r>
      <w:r w:rsidR="0072636D" w:rsidRPr="00D474CD">
        <w:rPr>
          <w:lang w:eastAsia="de-DE"/>
        </w:rPr>
        <w:t>are indicative</w:t>
      </w:r>
      <w:r w:rsidR="0011008B" w:rsidRPr="00D474CD">
        <w:rPr>
          <w:lang w:eastAsia="de-DE"/>
        </w:rPr>
        <w:t>, and instructors</w:t>
      </w:r>
      <w:r w:rsidR="0011008B">
        <w:rPr>
          <w:lang w:eastAsia="de-DE"/>
        </w:rPr>
        <w:t xml:space="preserve"> should revise as required to address the requirements of the students to ensure the learning outcomes are achieved</w:t>
      </w:r>
      <w:r w:rsidRPr="00EB7129">
        <w:rPr>
          <w:lang w:eastAsia="de-DE"/>
        </w:rPr>
        <w:t xml:space="preserve">.  </w:t>
      </w:r>
    </w:p>
    <w:p w14:paraId="7B8CB218" w14:textId="77777777" w:rsidR="004B3C5B" w:rsidRDefault="00E47F7F" w:rsidP="00E47F7F">
      <w:pPr>
        <w:pStyle w:val="BodyText"/>
        <w:rPr>
          <w:ins w:id="39" w:author="Abercrombie, Kerrie" w:date="2021-09-27T09:52:00Z"/>
        </w:rPr>
      </w:pPr>
      <w:r w:rsidRPr="002F4764">
        <w:rPr>
          <w:lang w:eastAsia="de-DE"/>
        </w:rPr>
        <w:t>The recommended duration in hours do</w:t>
      </w:r>
      <w:r>
        <w:rPr>
          <w:lang w:eastAsia="de-DE"/>
        </w:rPr>
        <w:t>es</w:t>
      </w:r>
      <w:r w:rsidRPr="002F4764">
        <w:rPr>
          <w:lang w:eastAsia="de-DE"/>
        </w:rPr>
        <w:t xml:space="preserve"> not include the time necessary for </w:t>
      </w:r>
      <w:r w:rsidR="004D17A5">
        <w:rPr>
          <w:lang w:eastAsia="de-DE"/>
        </w:rPr>
        <w:t>assessments and evaluations</w:t>
      </w:r>
      <w:r w:rsidRPr="002F4764">
        <w:rPr>
          <w:lang w:eastAsia="de-DE"/>
        </w:rPr>
        <w:t>.</w:t>
      </w:r>
      <w:r>
        <w:rPr>
          <w:lang w:eastAsia="de-DE"/>
        </w:rPr>
        <w:t xml:space="preserve"> </w:t>
      </w:r>
      <w:r>
        <w:t xml:space="preserve">Further, the instructor should allow </w:t>
      </w:r>
      <w:r w:rsidRPr="00522F33">
        <w:t xml:space="preserve">time </w:t>
      </w:r>
      <w:r>
        <w:t>during</w:t>
      </w:r>
      <w:r w:rsidRPr="00522F33">
        <w:t xml:space="preserve"> the course for revision of course content.</w:t>
      </w:r>
      <w:r w:rsidR="002C2D72">
        <w:t>[</w:t>
      </w:r>
      <w:commentRangeStart w:id="40"/>
      <w:r w:rsidR="002C2D72" w:rsidRPr="009B74FA">
        <w:rPr>
          <w:highlight w:val="yellow"/>
        </w:rPr>
        <w:t>table X refers</w:t>
      </w:r>
      <w:commentRangeEnd w:id="40"/>
      <w:r w:rsidR="006A5946">
        <w:rPr>
          <w:rStyle w:val="CommentReference"/>
        </w:rPr>
        <w:commentReference w:id="40"/>
      </w:r>
      <w:r w:rsidR="002C2D72">
        <w:t xml:space="preserve">] </w:t>
      </w:r>
    </w:p>
    <w:tbl>
      <w:tblPr>
        <w:tblStyle w:val="TableGrid"/>
        <w:tblW w:w="10343" w:type="dxa"/>
        <w:tblLook w:val="04A0" w:firstRow="1" w:lastRow="0" w:firstColumn="1" w:lastColumn="0" w:noHBand="0" w:noVBand="1"/>
      </w:tblPr>
      <w:tblGrid>
        <w:gridCol w:w="2830"/>
        <w:gridCol w:w="1590"/>
        <w:gridCol w:w="1670"/>
        <w:gridCol w:w="4253"/>
      </w:tblGrid>
      <w:tr w:rsidR="009649B1" w14:paraId="4EDF1306" w14:textId="77777777" w:rsidTr="009649B1">
        <w:trPr>
          <w:tblHeader/>
          <w:ins w:id="41" w:author="Abercrombie, Kerrie" w:date="2021-09-27T09:53:00Z"/>
        </w:trPr>
        <w:tc>
          <w:tcPr>
            <w:tcW w:w="2830" w:type="dxa"/>
            <w:vMerge w:val="restart"/>
            <w:tcBorders>
              <w:top w:val="single" w:sz="4" w:space="0" w:color="auto"/>
              <w:left w:val="single" w:sz="4" w:space="0" w:color="auto"/>
              <w:bottom w:val="single" w:sz="4" w:space="0" w:color="auto"/>
              <w:right w:val="single" w:sz="4" w:space="0" w:color="auto"/>
            </w:tcBorders>
            <w:hideMark/>
          </w:tcPr>
          <w:p w14:paraId="5F9938F4" w14:textId="77777777" w:rsidR="009649B1" w:rsidRDefault="009649B1" w:rsidP="009649B1">
            <w:pPr>
              <w:pStyle w:val="Tabletexttitle"/>
              <w:spacing w:before="0" w:after="0"/>
              <w:rPr>
                <w:ins w:id="42" w:author="Abercrombie, Kerrie" w:date="2021-09-27T09:53:00Z"/>
                <w:rFonts w:cstheme="minorHAnsi"/>
                <w:szCs w:val="20"/>
              </w:rPr>
            </w:pPr>
            <w:ins w:id="43" w:author="Abercrombie, Kerrie" w:date="2021-09-27T09:53:00Z">
              <w:r>
                <w:rPr>
                  <w:rFonts w:cstheme="minorHAnsi"/>
                  <w:szCs w:val="20"/>
                </w:rPr>
                <w:t>Module Title</w:t>
              </w:r>
            </w:ins>
          </w:p>
        </w:tc>
        <w:tc>
          <w:tcPr>
            <w:tcW w:w="3260" w:type="dxa"/>
            <w:gridSpan w:val="2"/>
            <w:tcBorders>
              <w:top w:val="single" w:sz="4" w:space="0" w:color="auto"/>
              <w:left w:val="single" w:sz="4" w:space="0" w:color="auto"/>
              <w:bottom w:val="single" w:sz="4" w:space="0" w:color="auto"/>
              <w:right w:val="single" w:sz="4" w:space="0" w:color="auto"/>
            </w:tcBorders>
            <w:hideMark/>
          </w:tcPr>
          <w:p w14:paraId="142ADAC2" w14:textId="77777777" w:rsidR="009649B1" w:rsidRDefault="009649B1" w:rsidP="009649B1">
            <w:pPr>
              <w:pStyle w:val="Tabletexttitle"/>
              <w:spacing w:before="0" w:after="0"/>
              <w:jc w:val="center"/>
              <w:rPr>
                <w:ins w:id="44" w:author="Abercrombie, Kerrie" w:date="2021-09-27T09:53:00Z"/>
                <w:rFonts w:cstheme="minorHAnsi"/>
                <w:szCs w:val="20"/>
              </w:rPr>
            </w:pPr>
            <w:ins w:id="45" w:author="Abercrombie, Kerrie" w:date="2021-09-27T09:54:00Z">
              <w:r>
                <w:t>Recommended Duration in Hours</w:t>
              </w:r>
            </w:ins>
          </w:p>
        </w:tc>
        <w:tc>
          <w:tcPr>
            <w:tcW w:w="4253" w:type="dxa"/>
            <w:vMerge w:val="restart"/>
            <w:tcBorders>
              <w:top w:val="single" w:sz="4" w:space="0" w:color="auto"/>
              <w:left w:val="single" w:sz="4" w:space="0" w:color="auto"/>
              <w:bottom w:val="single" w:sz="4" w:space="0" w:color="auto"/>
              <w:right w:val="single" w:sz="4" w:space="0" w:color="auto"/>
            </w:tcBorders>
            <w:hideMark/>
          </w:tcPr>
          <w:p w14:paraId="4B171074" w14:textId="77777777" w:rsidR="009649B1" w:rsidRDefault="009649B1" w:rsidP="009649B1">
            <w:pPr>
              <w:pStyle w:val="Tabletexttitle"/>
              <w:spacing w:before="0" w:after="0"/>
              <w:jc w:val="center"/>
              <w:rPr>
                <w:ins w:id="46" w:author="Abercrombie, Kerrie" w:date="2021-09-27T09:53:00Z"/>
                <w:rFonts w:cstheme="minorHAnsi"/>
                <w:szCs w:val="20"/>
              </w:rPr>
            </w:pPr>
            <w:ins w:id="47" w:author="Abercrombie, Kerrie" w:date="2021-09-27T09:54:00Z">
              <w:r>
                <w:rPr>
                  <w:rFonts w:cstheme="minorHAnsi"/>
                  <w:szCs w:val="20"/>
                </w:rPr>
                <w:t>Overview</w:t>
              </w:r>
            </w:ins>
          </w:p>
        </w:tc>
      </w:tr>
      <w:tr w:rsidR="009649B1" w14:paraId="23CCF1A8" w14:textId="77777777" w:rsidTr="009649B1">
        <w:trPr>
          <w:tblHeader/>
          <w:ins w:id="48" w:author="Abercrombie, Kerrie" w:date="2021-09-27T09:53:00Z"/>
        </w:trPr>
        <w:tc>
          <w:tcPr>
            <w:tcW w:w="2830" w:type="dxa"/>
            <w:vMerge/>
            <w:tcBorders>
              <w:top w:val="single" w:sz="4" w:space="0" w:color="auto"/>
              <w:left w:val="single" w:sz="4" w:space="0" w:color="auto"/>
              <w:bottom w:val="single" w:sz="4" w:space="0" w:color="auto"/>
              <w:right w:val="single" w:sz="4" w:space="0" w:color="auto"/>
            </w:tcBorders>
            <w:vAlign w:val="center"/>
            <w:hideMark/>
          </w:tcPr>
          <w:p w14:paraId="5EE9A1B2" w14:textId="77777777" w:rsidR="009649B1" w:rsidRDefault="009649B1" w:rsidP="009649B1">
            <w:pPr>
              <w:rPr>
                <w:ins w:id="49" w:author="Abercrombie, Kerrie" w:date="2021-09-27T09:53:00Z"/>
                <w:rFonts w:cstheme="minorHAnsi"/>
                <w:b/>
                <w:color w:val="009FE3" w:themeColor="accent2"/>
                <w:sz w:val="20"/>
                <w:szCs w:val="20"/>
              </w:rPr>
            </w:pPr>
          </w:p>
        </w:tc>
        <w:tc>
          <w:tcPr>
            <w:tcW w:w="1590" w:type="dxa"/>
            <w:tcBorders>
              <w:top w:val="single" w:sz="4" w:space="0" w:color="auto"/>
              <w:left w:val="single" w:sz="4" w:space="0" w:color="auto"/>
              <w:bottom w:val="single" w:sz="4" w:space="0" w:color="auto"/>
              <w:right w:val="single" w:sz="4" w:space="0" w:color="auto"/>
            </w:tcBorders>
            <w:hideMark/>
          </w:tcPr>
          <w:p w14:paraId="43ED25AC" w14:textId="77777777" w:rsidR="009649B1" w:rsidRDefault="009649B1" w:rsidP="009649B1">
            <w:pPr>
              <w:pStyle w:val="Tabletexttitle"/>
              <w:spacing w:before="0" w:after="0"/>
              <w:rPr>
                <w:ins w:id="50" w:author="Abercrombie, Kerrie" w:date="2021-09-27T09:53:00Z"/>
                <w:rFonts w:cstheme="minorHAnsi"/>
                <w:szCs w:val="20"/>
              </w:rPr>
            </w:pPr>
            <w:ins w:id="51" w:author="Abercrombie, Kerrie" w:date="2021-09-27T09:54:00Z">
              <w:r w:rsidRPr="004F7684">
                <w:t>Presentations / Lectures</w:t>
              </w:r>
            </w:ins>
          </w:p>
        </w:tc>
        <w:tc>
          <w:tcPr>
            <w:tcW w:w="1670" w:type="dxa"/>
            <w:tcBorders>
              <w:top w:val="single" w:sz="4" w:space="0" w:color="auto"/>
              <w:left w:val="single" w:sz="4" w:space="0" w:color="auto"/>
              <w:bottom w:val="single" w:sz="4" w:space="0" w:color="auto"/>
              <w:right w:val="single" w:sz="4" w:space="0" w:color="auto"/>
            </w:tcBorders>
            <w:hideMark/>
          </w:tcPr>
          <w:p w14:paraId="7BCB028F" w14:textId="77777777" w:rsidR="009649B1" w:rsidRDefault="009649B1" w:rsidP="009649B1">
            <w:pPr>
              <w:pStyle w:val="Tabletexttitle"/>
              <w:spacing w:before="0" w:after="0"/>
              <w:rPr>
                <w:ins w:id="52" w:author="Abercrombie, Kerrie" w:date="2021-09-27T09:53:00Z"/>
                <w:rFonts w:cstheme="minorHAnsi"/>
                <w:szCs w:val="20"/>
              </w:rPr>
            </w:pPr>
            <w:ins w:id="53" w:author="Abercrombie, Kerrie" w:date="2021-09-27T09:54:00Z">
              <w:r w:rsidRPr="004F7684">
                <w:t>Exercises / Simulation</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2E284D" w14:textId="77777777" w:rsidR="009649B1" w:rsidRDefault="009649B1" w:rsidP="009649B1">
            <w:pPr>
              <w:rPr>
                <w:ins w:id="54" w:author="Abercrombie, Kerrie" w:date="2021-09-27T09:53:00Z"/>
                <w:rFonts w:cstheme="minorHAnsi"/>
                <w:b/>
                <w:color w:val="009FE3" w:themeColor="accent2"/>
                <w:sz w:val="20"/>
                <w:szCs w:val="20"/>
              </w:rPr>
            </w:pPr>
          </w:p>
        </w:tc>
      </w:tr>
      <w:tr w:rsidR="009649B1" w14:paraId="25C76745" w14:textId="77777777" w:rsidTr="009649B1">
        <w:trPr>
          <w:ins w:id="55" w:author="Abercrombie, Kerrie" w:date="2021-09-27T09:53:00Z"/>
        </w:trPr>
        <w:tc>
          <w:tcPr>
            <w:tcW w:w="2830" w:type="dxa"/>
            <w:tcBorders>
              <w:top w:val="single" w:sz="4" w:space="0" w:color="auto"/>
              <w:left w:val="single" w:sz="4" w:space="0" w:color="auto"/>
              <w:bottom w:val="single" w:sz="4" w:space="0" w:color="auto"/>
              <w:right w:val="single" w:sz="4" w:space="0" w:color="auto"/>
            </w:tcBorders>
          </w:tcPr>
          <w:p w14:paraId="085F9227" w14:textId="77777777" w:rsidR="009649B1" w:rsidRDefault="009649B1">
            <w:pPr>
              <w:pStyle w:val="Tabletext"/>
              <w:spacing w:before="0" w:after="0"/>
              <w:ind w:left="0"/>
              <w:rPr>
                <w:ins w:id="56" w:author="Abercrombie, Kerrie" w:date="2021-09-27T09:53: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557686A8" w14:textId="77777777" w:rsidR="009649B1" w:rsidRDefault="009649B1">
            <w:pPr>
              <w:pStyle w:val="Tabletext"/>
              <w:spacing w:before="0" w:after="0"/>
              <w:rPr>
                <w:ins w:id="57" w:author="Abercrombie, Kerrie" w:date="2021-09-27T09:53: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3F18C67B" w14:textId="77777777" w:rsidR="009649B1" w:rsidRDefault="009649B1">
            <w:pPr>
              <w:pStyle w:val="Tabletext"/>
              <w:spacing w:before="0" w:after="0"/>
              <w:rPr>
                <w:ins w:id="58" w:author="Abercrombie, Kerrie" w:date="2021-09-27T09:53: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3483224B" w14:textId="77777777" w:rsidR="009649B1" w:rsidRDefault="009649B1">
            <w:pPr>
              <w:pStyle w:val="Tabletext"/>
              <w:spacing w:before="0" w:after="0"/>
              <w:ind w:left="0"/>
              <w:rPr>
                <w:ins w:id="59" w:author="Abercrombie, Kerrie" w:date="2021-09-27T09:53:00Z"/>
                <w:rFonts w:cstheme="minorHAnsi"/>
                <w:szCs w:val="20"/>
              </w:rPr>
            </w:pPr>
            <w:ins w:id="60" w:author="Abercrombie, Kerrie" w:date="2021-09-27T09:53:00Z">
              <w:r>
                <w:rPr>
                  <w:rFonts w:cstheme="minorHAnsi"/>
                  <w:szCs w:val="20"/>
                </w:rPr>
                <w:t xml:space="preserve">[copy text from the next section – which describes what </w:t>
              </w:r>
            </w:ins>
            <w:ins w:id="61" w:author="Abercrombie, Kerrie" w:date="2021-09-27T09:54:00Z">
              <w:r>
                <w:rPr>
                  <w:rFonts w:cstheme="minorHAnsi"/>
                  <w:szCs w:val="20"/>
                </w:rPr>
                <w:t>the</w:t>
              </w:r>
            </w:ins>
            <w:ins w:id="62" w:author="Abercrombie, Kerrie" w:date="2021-09-27T09:53:00Z">
              <w:r>
                <w:rPr>
                  <w:rFonts w:cstheme="minorHAnsi"/>
                  <w:szCs w:val="20"/>
                </w:rPr>
                <w:t xml:space="preserve"> </w:t>
              </w:r>
            </w:ins>
            <w:ins w:id="63" w:author="Abercrombie, Kerrie" w:date="2021-09-27T09:54:00Z">
              <w:r>
                <w:rPr>
                  <w:rFonts w:cstheme="minorHAnsi"/>
                  <w:szCs w:val="20"/>
                </w:rPr>
                <w:t>module is about]</w:t>
              </w:r>
            </w:ins>
          </w:p>
        </w:tc>
      </w:tr>
      <w:tr w:rsidR="007250D4" w14:paraId="11386590" w14:textId="77777777" w:rsidTr="009649B1">
        <w:trPr>
          <w:ins w:id="64"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6DD19B9A" w14:textId="77777777" w:rsidR="007250D4" w:rsidRDefault="007250D4">
            <w:pPr>
              <w:pStyle w:val="Tabletext"/>
              <w:spacing w:before="0" w:after="0"/>
              <w:ind w:left="0"/>
              <w:rPr>
                <w:ins w:id="65"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1D4B6579" w14:textId="77777777" w:rsidR="007250D4" w:rsidRDefault="007250D4">
            <w:pPr>
              <w:pStyle w:val="Tabletext"/>
              <w:spacing w:before="0" w:after="0"/>
              <w:rPr>
                <w:ins w:id="66"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7080969D" w14:textId="77777777" w:rsidR="007250D4" w:rsidRDefault="007250D4">
            <w:pPr>
              <w:pStyle w:val="Tabletext"/>
              <w:spacing w:before="0" w:after="0"/>
              <w:rPr>
                <w:ins w:id="67"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01F0611" w14:textId="77777777" w:rsidR="007250D4" w:rsidRDefault="007250D4">
            <w:pPr>
              <w:pStyle w:val="Tabletext"/>
              <w:spacing w:before="0" w:after="0"/>
              <w:ind w:left="0"/>
              <w:rPr>
                <w:ins w:id="68" w:author="Abercrombie, Kerrie" w:date="2021-09-27T10:05:00Z"/>
                <w:rFonts w:cstheme="minorHAnsi"/>
                <w:szCs w:val="20"/>
              </w:rPr>
            </w:pPr>
          </w:p>
        </w:tc>
      </w:tr>
      <w:tr w:rsidR="007250D4" w14:paraId="227DE2B7" w14:textId="77777777" w:rsidTr="009649B1">
        <w:trPr>
          <w:ins w:id="69"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3B9CFF4F" w14:textId="77777777" w:rsidR="007250D4" w:rsidRDefault="007250D4">
            <w:pPr>
              <w:pStyle w:val="Tabletext"/>
              <w:spacing w:before="0" w:after="0"/>
              <w:ind w:left="0"/>
              <w:rPr>
                <w:ins w:id="70"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10FB43CE" w14:textId="77777777" w:rsidR="007250D4" w:rsidRDefault="007250D4">
            <w:pPr>
              <w:pStyle w:val="Tabletext"/>
              <w:spacing w:before="0" w:after="0"/>
              <w:rPr>
                <w:ins w:id="71"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126501F7" w14:textId="77777777" w:rsidR="007250D4" w:rsidRDefault="007250D4">
            <w:pPr>
              <w:pStyle w:val="Tabletext"/>
              <w:spacing w:before="0" w:after="0"/>
              <w:rPr>
                <w:ins w:id="72"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48092930" w14:textId="77777777" w:rsidR="007250D4" w:rsidRDefault="007250D4">
            <w:pPr>
              <w:pStyle w:val="Tabletext"/>
              <w:spacing w:before="0" w:after="0"/>
              <w:ind w:left="0"/>
              <w:rPr>
                <w:ins w:id="73" w:author="Abercrombie, Kerrie" w:date="2021-09-27T10:05:00Z"/>
                <w:rFonts w:cstheme="minorHAnsi"/>
                <w:szCs w:val="20"/>
              </w:rPr>
            </w:pPr>
          </w:p>
        </w:tc>
      </w:tr>
      <w:tr w:rsidR="007250D4" w14:paraId="6F5C3CD1" w14:textId="77777777" w:rsidTr="009649B1">
        <w:trPr>
          <w:ins w:id="74"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526F5CDF" w14:textId="77777777" w:rsidR="007250D4" w:rsidRDefault="007250D4">
            <w:pPr>
              <w:pStyle w:val="Tabletext"/>
              <w:spacing w:before="0" w:after="0"/>
              <w:ind w:left="0"/>
              <w:rPr>
                <w:ins w:id="75"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154AC16A" w14:textId="77777777" w:rsidR="007250D4" w:rsidRDefault="007250D4">
            <w:pPr>
              <w:pStyle w:val="Tabletext"/>
              <w:spacing w:before="0" w:after="0"/>
              <w:rPr>
                <w:ins w:id="76"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6FEAB049" w14:textId="77777777" w:rsidR="007250D4" w:rsidRDefault="007250D4">
            <w:pPr>
              <w:pStyle w:val="Tabletext"/>
              <w:spacing w:before="0" w:after="0"/>
              <w:rPr>
                <w:ins w:id="77"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979C3E1" w14:textId="77777777" w:rsidR="007250D4" w:rsidRDefault="007250D4">
            <w:pPr>
              <w:pStyle w:val="Tabletext"/>
              <w:spacing w:before="0" w:after="0"/>
              <w:ind w:left="0"/>
              <w:rPr>
                <w:ins w:id="78" w:author="Abercrombie, Kerrie" w:date="2021-09-27T10:05:00Z"/>
                <w:rFonts w:cstheme="minorHAnsi"/>
                <w:szCs w:val="20"/>
              </w:rPr>
            </w:pPr>
          </w:p>
        </w:tc>
      </w:tr>
      <w:tr w:rsidR="007250D4" w14:paraId="589D7510" w14:textId="77777777" w:rsidTr="009649B1">
        <w:trPr>
          <w:ins w:id="79"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409612F7" w14:textId="77777777" w:rsidR="007250D4" w:rsidRDefault="007250D4">
            <w:pPr>
              <w:pStyle w:val="Tabletext"/>
              <w:spacing w:before="0" w:after="0"/>
              <w:ind w:left="0"/>
              <w:rPr>
                <w:ins w:id="80"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58625D14" w14:textId="77777777" w:rsidR="007250D4" w:rsidRDefault="007250D4">
            <w:pPr>
              <w:pStyle w:val="Tabletext"/>
              <w:spacing w:before="0" w:after="0"/>
              <w:rPr>
                <w:ins w:id="81"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5099AFD1" w14:textId="77777777" w:rsidR="007250D4" w:rsidRDefault="007250D4">
            <w:pPr>
              <w:pStyle w:val="Tabletext"/>
              <w:spacing w:before="0" w:after="0"/>
              <w:rPr>
                <w:ins w:id="82"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32FABFD1" w14:textId="77777777" w:rsidR="007250D4" w:rsidRDefault="007250D4">
            <w:pPr>
              <w:pStyle w:val="Tabletext"/>
              <w:spacing w:before="0" w:after="0"/>
              <w:ind w:left="0"/>
              <w:rPr>
                <w:ins w:id="83" w:author="Abercrombie, Kerrie" w:date="2021-09-27T10:05:00Z"/>
                <w:rFonts w:cstheme="minorHAnsi"/>
                <w:szCs w:val="20"/>
              </w:rPr>
            </w:pPr>
          </w:p>
        </w:tc>
      </w:tr>
      <w:tr w:rsidR="007250D4" w14:paraId="68456B8C" w14:textId="77777777" w:rsidTr="009649B1">
        <w:trPr>
          <w:ins w:id="84"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2BA0D33C" w14:textId="77777777" w:rsidR="007250D4" w:rsidRDefault="007250D4">
            <w:pPr>
              <w:pStyle w:val="Tabletext"/>
              <w:spacing w:before="0" w:after="0"/>
              <w:ind w:left="0"/>
              <w:rPr>
                <w:ins w:id="85"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53D47844" w14:textId="77777777" w:rsidR="007250D4" w:rsidRDefault="007250D4">
            <w:pPr>
              <w:pStyle w:val="Tabletext"/>
              <w:spacing w:before="0" w:after="0"/>
              <w:rPr>
                <w:ins w:id="86"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1916AFE2" w14:textId="77777777" w:rsidR="007250D4" w:rsidRDefault="007250D4">
            <w:pPr>
              <w:pStyle w:val="Tabletext"/>
              <w:spacing w:before="0" w:after="0"/>
              <w:rPr>
                <w:ins w:id="87"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6662927" w14:textId="77777777" w:rsidR="007250D4" w:rsidRDefault="007250D4">
            <w:pPr>
              <w:pStyle w:val="Tabletext"/>
              <w:spacing w:before="0" w:after="0"/>
              <w:ind w:left="0"/>
              <w:rPr>
                <w:ins w:id="88" w:author="Abercrombie, Kerrie" w:date="2021-09-27T10:05:00Z"/>
                <w:rFonts w:cstheme="minorHAnsi"/>
                <w:szCs w:val="20"/>
              </w:rPr>
            </w:pPr>
          </w:p>
        </w:tc>
      </w:tr>
      <w:tr w:rsidR="007250D4" w14:paraId="1E5AA41F" w14:textId="77777777" w:rsidTr="009649B1">
        <w:trPr>
          <w:ins w:id="89" w:author="Abercrombie, Kerrie" w:date="2021-09-27T10:05:00Z"/>
        </w:trPr>
        <w:tc>
          <w:tcPr>
            <w:tcW w:w="2830" w:type="dxa"/>
            <w:tcBorders>
              <w:top w:val="single" w:sz="4" w:space="0" w:color="auto"/>
              <w:left w:val="single" w:sz="4" w:space="0" w:color="auto"/>
              <w:bottom w:val="single" w:sz="4" w:space="0" w:color="auto"/>
              <w:right w:val="single" w:sz="4" w:space="0" w:color="auto"/>
            </w:tcBorders>
          </w:tcPr>
          <w:p w14:paraId="4A3BC468" w14:textId="77777777" w:rsidR="007250D4" w:rsidRDefault="007250D4">
            <w:pPr>
              <w:pStyle w:val="Tabletext"/>
              <w:spacing w:before="0" w:after="0"/>
              <w:ind w:left="0"/>
              <w:rPr>
                <w:ins w:id="90" w:author="Abercrombie, Kerrie" w:date="2021-09-27T10:05:00Z"/>
                <w:rFonts w:cstheme="minorHAnsi"/>
                <w:szCs w:val="20"/>
              </w:rPr>
            </w:pPr>
          </w:p>
        </w:tc>
        <w:tc>
          <w:tcPr>
            <w:tcW w:w="1590" w:type="dxa"/>
            <w:tcBorders>
              <w:top w:val="single" w:sz="4" w:space="0" w:color="auto"/>
              <w:left w:val="single" w:sz="4" w:space="0" w:color="auto"/>
              <w:bottom w:val="single" w:sz="4" w:space="0" w:color="auto"/>
              <w:right w:val="single" w:sz="4" w:space="0" w:color="auto"/>
            </w:tcBorders>
          </w:tcPr>
          <w:p w14:paraId="71EAAEDB" w14:textId="77777777" w:rsidR="007250D4" w:rsidRDefault="007250D4">
            <w:pPr>
              <w:pStyle w:val="Tabletext"/>
              <w:spacing w:before="0" w:after="0"/>
              <w:rPr>
                <w:ins w:id="91" w:author="Abercrombie, Kerrie" w:date="2021-09-27T10:05:00Z"/>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53430909" w14:textId="77777777" w:rsidR="007250D4" w:rsidRDefault="007250D4">
            <w:pPr>
              <w:pStyle w:val="Tabletext"/>
              <w:spacing w:before="0" w:after="0"/>
              <w:rPr>
                <w:ins w:id="92" w:author="Abercrombie, Kerrie" w:date="2021-09-27T10:05:00Z"/>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4DBE7350" w14:textId="77777777" w:rsidR="007250D4" w:rsidRDefault="007250D4">
            <w:pPr>
              <w:pStyle w:val="Tabletext"/>
              <w:spacing w:before="0" w:after="0"/>
              <w:ind w:left="0"/>
              <w:rPr>
                <w:ins w:id="93" w:author="Abercrombie, Kerrie" w:date="2021-09-27T10:05:00Z"/>
                <w:rFonts w:cstheme="minorHAnsi"/>
                <w:szCs w:val="20"/>
              </w:rPr>
            </w:pPr>
          </w:p>
        </w:tc>
      </w:tr>
    </w:tbl>
    <w:p w14:paraId="16570DDC" w14:textId="77777777" w:rsidR="00E11E10" w:rsidRDefault="00E11E10" w:rsidP="00E47F7F">
      <w:pPr>
        <w:pStyle w:val="BodyText"/>
        <w:rPr>
          <w:ins w:id="94" w:author="Abercrombie, Kerrie" w:date="2021-09-27T09:52:00Z"/>
        </w:rPr>
      </w:pPr>
    </w:p>
    <w:p w14:paraId="24BB672C" w14:textId="77777777" w:rsidR="00E11E10" w:rsidRDefault="00E11E10" w:rsidP="00E47F7F">
      <w:pPr>
        <w:pStyle w:val="BodyText"/>
      </w:pPr>
    </w:p>
    <w:p w14:paraId="4471C9F1" w14:textId="77777777" w:rsidR="00D02443" w:rsidRDefault="00346350" w:rsidP="00052968">
      <w:pPr>
        <w:pStyle w:val="Heading1"/>
      </w:pPr>
      <w:bookmarkStart w:id="95" w:name="_Toc83322330"/>
      <w:bookmarkStart w:id="96" w:name="_Toc83322393"/>
      <w:bookmarkStart w:id="97" w:name="_Toc40341889"/>
      <w:bookmarkStart w:id="98" w:name="_Toc62642254"/>
      <w:bookmarkStart w:id="99" w:name="_Toc81666353"/>
      <w:bookmarkStart w:id="100" w:name="_Toc84362699"/>
      <w:r>
        <w:t>Entry Requirements</w:t>
      </w:r>
      <w:bookmarkEnd w:id="95"/>
      <w:bookmarkEnd w:id="96"/>
      <w:bookmarkEnd w:id="100"/>
      <w:r>
        <w:t xml:space="preserve"> </w:t>
      </w:r>
    </w:p>
    <w:p w14:paraId="5C5CFCEA" w14:textId="77777777" w:rsidR="00346350" w:rsidRDefault="00346350" w:rsidP="00346350">
      <w:pPr>
        <w:pStyle w:val="Heading1separatationline"/>
      </w:pPr>
    </w:p>
    <w:p w14:paraId="765F7917" w14:textId="77777777" w:rsidR="0049524C" w:rsidRDefault="00E76E3D" w:rsidP="0049524C">
      <w:pPr>
        <w:pStyle w:val="BodyText"/>
      </w:pPr>
      <w:r w:rsidRPr="007B547D">
        <w:t xml:space="preserve">Every </w:t>
      </w:r>
      <w:r w:rsidR="0006638F">
        <w:t>student</w:t>
      </w:r>
      <w:r w:rsidR="0006638F" w:rsidRPr="007B547D">
        <w:t xml:space="preserve"> </w:t>
      </w:r>
      <w:r w:rsidRPr="007B547D">
        <w:t>attending a V-103 model course should have achieved the International English Language Testing System (IELTS) level 5, or its equivalent.</w:t>
      </w:r>
      <w:r>
        <w:t xml:space="preserve"> </w:t>
      </w:r>
    </w:p>
    <w:p w14:paraId="47B570A0" w14:textId="54EF7FF2" w:rsidR="004C600E" w:rsidRPr="00346350" w:rsidRDefault="007309EC" w:rsidP="007309EC">
      <w:pPr>
        <w:pStyle w:val="BodyText"/>
      </w:pPr>
      <w:r>
        <w:t>T</w:t>
      </w:r>
      <w:r w:rsidRPr="00346350">
        <w:t xml:space="preserve">he training organisation </w:t>
      </w:r>
      <w:r>
        <w:t>may</w:t>
      </w:r>
      <w:r w:rsidRPr="00346350">
        <w:t xml:space="preserve"> determine</w:t>
      </w:r>
      <w:r>
        <w:t>, and document,</w:t>
      </w:r>
      <w:r w:rsidRPr="00346350">
        <w:t xml:space="preserve"> any a</w:t>
      </w:r>
      <w:r>
        <w:t>dditional</w:t>
      </w:r>
      <w:r w:rsidRPr="00346350">
        <w:t xml:space="preserve"> </w:t>
      </w:r>
      <w:r w:rsidR="00046175" w:rsidRPr="00195D71">
        <w:t xml:space="preserve">course </w:t>
      </w:r>
      <w:r w:rsidRPr="00195D71">
        <w:t>entry requirements</w:t>
      </w:r>
      <w:r w:rsidR="004C600E" w:rsidRPr="00566B22">
        <w:t xml:space="preserve"> for example, due to national requirements or tailoring the course for the student intake.</w:t>
      </w:r>
      <w:r w:rsidR="004C600E">
        <w:t xml:space="preserve">   </w:t>
      </w:r>
    </w:p>
    <w:p w14:paraId="16AE7AFA" w14:textId="77777777" w:rsidR="00875BD2" w:rsidRDefault="0049524C" w:rsidP="0049524C">
      <w:pPr>
        <w:pStyle w:val="BodyText"/>
      </w:pPr>
      <w:r>
        <w:t xml:space="preserve">Consideration should also be given to the recognition of prior learning, which may reduce </w:t>
      </w:r>
      <w:r w:rsidR="00506A8A">
        <w:t xml:space="preserve">the time requirement </w:t>
      </w:r>
      <w:r w:rsidR="00506A8A">
        <w:t>to meet the level required for certification.</w:t>
      </w:r>
    </w:p>
    <w:p w14:paraId="138EE1EE" w14:textId="07C48DD9" w:rsidR="0049524C" w:rsidRDefault="004E08E1" w:rsidP="008C73B4">
      <w:pPr>
        <w:pStyle w:val="BodyText"/>
        <w:pBdr>
          <w:top w:val="single" w:sz="4" w:space="1" w:color="auto"/>
          <w:left w:val="single" w:sz="4" w:space="4" w:color="auto"/>
          <w:bottom w:val="single" w:sz="4" w:space="1" w:color="auto"/>
          <w:right w:val="single" w:sz="4" w:space="4" w:color="auto"/>
        </w:pBdr>
        <w:shd w:val="clear" w:color="auto" w:fill="49EDFF" w:themeFill="accent4" w:themeFillTint="99"/>
        <w:jc w:val="both"/>
      </w:pPr>
      <w:r w:rsidRPr="00D47BC0" w:rsidDel="00EC2854">
        <w:rPr>
          <w:i/>
        </w:rPr>
        <w:t xml:space="preserve">IALA Guideline 1017 - </w:t>
      </w:r>
      <w:r>
        <w:rPr>
          <w:i/>
        </w:rPr>
        <w:t>Assessment for recognition of prior learning in VTS training</w:t>
      </w:r>
      <w:r w:rsidDel="00EC2854">
        <w:rPr>
          <w:i/>
        </w:rPr>
        <w:t xml:space="preserve"> </w:t>
      </w:r>
      <w:r w:rsidRPr="00D47BC0" w:rsidDel="00EC2854">
        <w:t xml:space="preserve">provides further guidance </w:t>
      </w:r>
      <w:r>
        <w:t>assessing and recognizing the prior learning of students</w:t>
      </w:r>
      <w:r w:rsidRPr="00D47BC0" w:rsidDel="00EC2854">
        <w:t>.</w:t>
      </w:r>
    </w:p>
    <w:bookmarkEnd w:id="97"/>
    <w:bookmarkEnd w:id="98"/>
    <w:bookmarkEnd w:id="99"/>
    <w:p w14:paraId="52C982F8" w14:textId="77777777" w:rsidR="002C2D72" w:rsidRDefault="002C2D72" w:rsidP="00E47F7F">
      <w:pPr>
        <w:pStyle w:val="BodyText"/>
      </w:pPr>
    </w:p>
    <w:p w14:paraId="17B23E63" w14:textId="03D24BCA" w:rsidR="002C2D72" w:rsidRDefault="002C2D72" w:rsidP="00E47F7F">
      <w:pPr>
        <w:pStyle w:val="BodyText"/>
        <w:sectPr w:rsidR="002C2D72" w:rsidSect="00292085">
          <w:headerReference w:type="even" r:id="rId21"/>
          <w:headerReference w:type="default" r:id="rId22"/>
          <w:footerReference w:type="default" r:id="rId23"/>
          <w:headerReference w:type="first" r:id="rId24"/>
          <w:pgSz w:w="11906" w:h="16838" w:code="9"/>
          <w:pgMar w:top="1134" w:right="794" w:bottom="1134" w:left="907" w:header="851" w:footer="851" w:gutter="0"/>
          <w:cols w:space="708"/>
          <w:docGrid w:linePitch="360"/>
        </w:sectPr>
      </w:pPr>
    </w:p>
    <w:p w14:paraId="44A791F6" w14:textId="2DCAEB77" w:rsidR="00F73BFC" w:rsidRPr="00F73BFC" w:rsidRDefault="00F73BFC" w:rsidP="00B74835">
      <w:pPr>
        <w:spacing w:after="200" w:line="276" w:lineRule="auto"/>
      </w:pPr>
    </w:p>
    <w:p w14:paraId="07DC2479" w14:textId="270DF84A" w:rsidR="00D87186" w:rsidRPr="00B078F7" w:rsidRDefault="00D87186" w:rsidP="00D87186">
      <w:pPr>
        <w:pStyle w:val="Heading1"/>
      </w:pPr>
      <w:bookmarkStart w:id="101" w:name="_Toc81666363"/>
      <w:bookmarkStart w:id="102" w:name="_Toc83322338"/>
      <w:bookmarkStart w:id="103" w:name="_Toc83322401"/>
      <w:bookmarkStart w:id="104" w:name="_Toc442348090"/>
      <w:bookmarkStart w:id="105" w:name="_Toc81666356"/>
      <w:bookmarkStart w:id="106" w:name="_Toc83322333"/>
      <w:bookmarkStart w:id="107" w:name="_Toc83322396"/>
      <w:bookmarkStart w:id="108" w:name="_Toc84362700"/>
      <w:r w:rsidRPr="00B078F7">
        <w:t>C</w:t>
      </w:r>
      <w:r w:rsidR="002035A6" w:rsidRPr="00B078F7">
        <w:t>ourse</w:t>
      </w:r>
      <w:r w:rsidRPr="00B078F7">
        <w:t xml:space="preserve"> </w:t>
      </w:r>
      <w:bookmarkEnd w:id="101"/>
      <w:bookmarkEnd w:id="102"/>
      <w:bookmarkEnd w:id="103"/>
      <w:r w:rsidR="002035A6" w:rsidRPr="00B078F7">
        <w:t>Intake - Limitations</w:t>
      </w:r>
      <w:bookmarkEnd w:id="108"/>
    </w:p>
    <w:p w14:paraId="236FE277" w14:textId="77777777" w:rsidR="00D87186" w:rsidRPr="00B078F7" w:rsidRDefault="00D87186" w:rsidP="00D87186">
      <w:pPr>
        <w:pStyle w:val="Heading1separatationline"/>
      </w:pPr>
    </w:p>
    <w:p w14:paraId="164FC507" w14:textId="7B06F65A" w:rsidR="00D87186" w:rsidRPr="00B078F7" w:rsidRDefault="00D87186" w:rsidP="00D87186">
      <w:pPr>
        <w:pStyle w:val="BodyText"/>
        <w:spacing w:line="216" w:lineRule="atLeast"/>
      </w:pPr>
      <w:r w:rsidRPr="00B078F7">
        <w:t>The training organization should determine the number of students enrolled on the course and provide information on the student to staff ratio. The class/group size should allow the instructor(s) to give adequate individual attention to students as required</w:t>
      </w:r>
      <w:r w:rsidR="00C173BB" w:rsidRPr="00B078F7">
        <w:t xml:space="preserve"> to meet the learning objective(s)</w:t>
      </w:r>
      <w:r w:rsidRPr="00B078F7">
        <w:t xml:space="preserve">. </w:t>
      </w:r>
    </w:p>
    <w:p w14:paraId="0D465033" w14:textId="641FBF7D" w:rsidR="00D87186" w:rsidRPr="00B078F7" w:rsidRDefault="00D87186" w:rsidP="00D87186">
      <w:pPr>
        <w:pStyle w:val="BodyText"/>
        <w:spacing w:line="216" w:lineRule="atLeast"/>
      </w:pPr>
      <w:r w:rsidRPr="00B078F7">
        <w:t xml:space="preserve">In general, it is recommended that 8-10 </w:t>
      </w:r>
      <w:r w:rsidRPr="00B14C1A">
        <w:t xml:space="preserve">students </w:t>
      </w:r>
      <w:r w:rsidR="00042CD8" w:rsidRPr="00B14C1A">
        <w:t xml:space="preserve">is </w:t>
      </w:r>
      <w:r w:rsidRPr="00B14C1A">
        <w:t>the</w:t>
      </w:r>
      <w:r w:rsidRPr="00B078F7">
        <w:t xml:space="preserve"> </w:t>
      </w:r>
      <w:r w:rsidR="00361144">
        <w:t>maximum</w:t>
      </w:r>
      <w:r w:rsidRPr="00B078F7">
        <w:t xml:space="preserve"> that a single instructor can be expected to train satisfactorily to the level of competence involved.  Larger numbers may be admitted depending on the method of delivery.  </w:t>
      </w:r>
    </w:p>
    <w:p w14:paraId="0DF6493F" w14:textId="787DC7DC" w:rsidR="0057245C" w:rsidRDefault="00D87186" w:rsidP="00D87186">
      <w:pPr>
        <w:pStyle w:val="BodyText"/>
      </w:pPr>
      <w:r w:rsidRPr="007270D4">
        <w:t xml:space="preserve">During practical sessions such as simulations, there may be additional restraints on class/group size.  Where the use of a simulator or similar teaching aid is involved, it is recommended that no more than two </w:t>
      </w:r>
      <w:r w:rsidR="00653BE9" w:rsidRPr="007270D4">
        <w:t>student</w:t>
      </w:r>
      <w:r w:rsidR="000137D0" w:rsidRPr="007270D4">
        <w:t>s</w:t>
      </w:r>
      <w:r w:rsidRPr="007270D4">
        <w:t xml:space="preserve"> be trained simultaneously on any individual piece of equipment.</w:t>
      </w:r>
    </w:p>
    <w:p w14:paraId="33E96F0A" w14:textId="7974507E" w:rsidR="00820EB5" w:rsidRDefault="00820EB5" w:rsidP="00B14C1A">
      <w:pPr>
        <w:pStyle w:val="Heading1"/>
      </w:pPr>
      <w:bookmarkStart w:id="109" w:name="_Toc81666364"/>
      <w:bookmarkStart w:id="110" w:name="_Toc83322339"/>
      <w:bookmarkStart w:id="111" w:name="_Toc83322402"/>
      <w:bookmarkStart w:id="112" w:name="_Toc419881206"/>
      <w:bookmarkStart w:id="113" w:name="_Toc442348094"/>
      <w:bookmarkStart w:id="114" w:name="_Toc84362701"/>
      <w:r w:rsidRPr="00093294">
        <w:t>T</w:t>
      </w:r>
      <w:r w:rsidR="002035A6">
        <w:t>raining</w:t>
      </w:r>
      <w:r w:rsidRPr="00093294">
        <w:t xml:space="preserve"> </w:t>
      </w:r>
      <w:bookmarkEnd w:id="109"/>
      <w:bookmarkEnd w:id="110"/>
      <w:bookmarkEnd w:id="111"/>
      <w:r w:rsidR="002035A6">
        <w:t>Staff Requirements</w:t>
      </w:r>
      <w:bookmarkEnd w:id="114"/>
    </w:p>
    <w:p w14:paraId="7E40F425" w14:textId="77777777" w:rsidR="00B14C1A" w:rsidRPr="00B14C1A" w:rsidRDefault="00B14C1A" w:rsidP="00B14C1A">
      <w:pPr>
        <w:pStyle w:val="Heading1separatationline"/>
      </w:pPr>
    </w:p>
    <w:p w14:paraId="1D55A6C8" w14:textId="77777777" w:rsidR="00820EB5" w:rsidRPr="00A61DA5" w:rsidRDefault="00820EB5" w:rsidP="00820EB5">
      <w:pPr>
        <w:pStyle w:val="BodyText"/>
        <w:spacing w:line="216" w:lineRule="atLeast"/>
      </w:pPr>
      <w:r w:rsidRPr="00A61DA5">
        <w:t xml:space="preserve">All instructors and assessors should be appropriately qualified for the training being provided and the assessment </w:t>
      </w:r>
      <w:r w:rsidRPr="00A61DA5">
        <w:t>required for the model course.</w:t>
      </w:r>
    </w:p>
    <w:p w14:paraId="79EBF974" w14:textId="77777777" w:rsidR="00820EB5" w:rsidRDefault="00820EB5" w:rsidP="00820EB5">
      <w:pPr>
        <w:pStyle w:val="BodyText"/>
      </w:pPr>
      <w:r w:rsidRPr="00A61DA5">
        <w:t>As well as instructors and assessors, additional staff may be required for the maintenance of equipment and for the preparations of materials, work areas and supplies for the practical work.</w:t>
      </w:r>
    </w:p>
    <w:p w14:paraId="378DBC63" w14:textId="06AC53FC" w:rsidR="00820EB5" w:rsidRDefault="00820EB5"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r w:rsidRPr="00D47BC0" w:rsidDel="00EC2854">
        <w:rPr>
          <w:i/>
        </w:rPr>
        <w:t xml:space="preserve">IALA Guideline </w:t>
      </w:r>
      <w:r>
        <w:rPr>
          <w:i/>
        </w:rPr>
        <w:t>1156 - Recruitment, training, and assessment of VTS Personnel</w:t>
      </w:r>
      <w:r w:rsidDel="00EC2854">
        <w:rPr>
          <w:i/>
        </w:rPr>
        <w:t xml:space="preserve"> </w:t>
      </w:r>
      <w:r w:rsidRPr="00D47BC0" w:rsidDel="00EC2854">
        <w:t xml:space="preserve">provides further guidance on the </w:t>
      </w:r>
      <w:r>
        <w:t xml:space="preserve">qualifications for instructors. </w:t>
      </w:r>
    </w:p>
    <w:p w14:paraId="0D3CC085" w14:textId="2D91D976" w:rsidR="00820EB5" w:rsidRDefault="00820EB5" w:rsidP="00820EB5">
      <w:pPr>
        <w:pStyle w:val="Heading1"/>
      </w:pPr>
      <w:bookmarkStart w:id="115" w:name="_Toc83322341"/>
      <w:bookmarkStart w:id="116" w:name="_Toc83322404"/>
      <w:bookmarkStart w:id="117" w:name="_Toc84362702"/>
      <w:bookmarkEnd w:id="112"/>
      <w:bookmarkEnd w:id="113"/>
      <w:r>
        <w:t xml:space="preserve">Facilities and </w:t>
      </w:r>
      <w:r w:rsidR="002035A6">
        <w:t>E</w:t>
      </w:r>
      <w:r>
        <w:t>quipment</w:t>
      </w:r>
      <w:bookmarkEnd w:id="115"/>
      <w:bookmarkEnd w:id="116"/>
      <w:bookmarkEnd w:id="117"/>
      <w:r>
        <w:t xml:space="preserve"> </w:t>
      </w:r>
    </w:p>
    <w:p w14:paraId="6EB25D12" w14:textId="77777777" w:rsidR="00820EB5" w:rsidRDefault="00820EB5" w:rsidP="00820EB5">
      <w:pPr>
        <w:pStyle w:val="Heading1separatationline"/>
      </w:pPr>
    </w:p>
    <w:p w14:paraId="4BA96291" w14:textId="77777777" w:rsidR="00820EB5" w:rsidRPr="00CB4250" w:rsidRDefault="00820EB5" w:rsidP="00820EB5">
      <w:pPr>
        <w:pStyle w:val="BodyText"/>
      </w:pPr>
      <w:r w:rsidRPr="00367EA6">
        <w:t xml:space="preserve">The teaching aids, facilities and equipment students will utilise during the course should be fit for purpose and of a sufficient standard to reflect the training methodologies used in the course delivery. Examples of </w:t>
      </w:r>
      <w:r w:rsidRPr="00CB4250">
        <w:t xml:space="preserve">training methodologies may include: </w:t>
      </w:r>
    </w:p>
    <w:p w14:paraId="3C372539" w14:textId="77777777" w:rsidR="00820EB5" w:rsidRPr="00CB4250" w:rsidRDefault="00820EB5" w:rsidP="00820EB5">
      <w:pPr>
        <w:pStyle w:val="Bullet1"/>
      </w:pPr>
      <w:r w:rsidRPr="00CB4250">
        <w:t xml:space="preserve">classroom sessions </w:t>
      </w:r>
    </w:p>
    <w:p w14:paraId="2A9BDFAA" w14:textId="77777777" w:rsidR="00820EB5" w:rsidRPr="00CB4250" w:rsidRDefault="00820EB5" w:rsidP="00820EB5">
      <w:pPr>
        <w:pStyle w:val="Bullet1"/>
      </w:pPr>
      <w:r w:rsidRPr="00CB4250">
        <w:t>group based learning activities</w:t>
      </w:r>
    </w:p>
    <w:p w14:paraId="38E03C13" w14:textId="77777777" w:rsidR="00820EB5" w:rsidRPr="00CB4250" w:rsidRDefault="00820EB5" w:rsidP="00820EB5">
      <w:pPr>
        <w:pStyle w:val="Bullet1"/>
      </w:pPr>
      <w:r w:rsidRPr="00CB4250">
        <w:t>remote learning (e.g. e-learning, online, distance, hybrid, blended)</w:t>
      </w:r>
    </w:p>
    <w:p w14:paraId="0D6D6B0A" w14:textId="77777777" w:rsidR="00820EB5" w:rsidRPr="00CB4250" w:rsidRDefault="00820EB5" w:rsidP="00820EB5">
      <w:pPr>
        <w:pStyle w:val="Bullet1"/>
      </w:pPr>
      <w:r w:rsidRPr="00CB4250">
        <w:t xml:space="preserve">simulation training.  </w:t>
      </w:r>
    </w:p>
    <w:p w14:paraId="39B012B5" w14:textId="77777777" w:rsidR="00820EB5" w:rsidRDefault="00820EB5" w:rsidP="00820EB5">
      <w:pPr>
        <w:pStyle w:val="BodyText"/>
      </w:pPr>
      <w:r w:rsidRPr="00CB4250">
        <w:t>Training should</w:t>
      </w:r>
      <w:r>
        <w:t xml:space="preserve"> be managed in a manner consistent with IALA Guideline 1027 in order to provide sufficient behavioural realism to allow students to acquire the knowledge and skills appropriate to the training objectives.</w:t>
      </w:r>
    </w:p>
    <w:p w14:paraId="32CA8CCF" w14:textId="77777777" w:rsidR="00820EB5" w:rsidRDefault="00820EB5" w:rsidP="00820EB5">
      <w:pPr>
        <w:pStyle w:val="BodyText"/>
      </w:pPr>
      <w:r>
        <w:t>The training organisation should provide for safe learning environment consistent with any national health and safety requirements.</w:t>
      </w:r>
    </w:p>
    <w:p w14:paraId="27B5D068" w14:textId="5C807E66" w:rsidR="00465491" w:rsidRPr="00BC0636" w:rsidRDefault="009649B1" w:rsidP="007250D4">
      <w:pPr>
        <w:pStyle w:val="Heading1"/>
      </w:pPr>
      <w:bookmarkStart w:id="118" w:name="_Toc84362703"/>
      <w:bookmarkEnd w:id="104"/>
      <w:bookmarkEnd w:id="105"/>
      <w:bookmarkEnd w:id="106"/>
      <w:bookmarkEnd w:id="107"/>
      <w:r w:rsidRPr="00BC0636">
        <w:t xml:space="preserve">Delivery </w:t>
      </w:r>
      <w:r w:rsidR="002035A6" w:rsidRPr="00BC0636">
        <w:t>of the Model Course</w:t>
      </w:r>
      <w:bookmarkEnd w:id="118"/>
    </w:p>
    <w:p w14:paraId="0508DF1B" w14:textId="77777777" w:rsidR="00465491" w:rsidRPr="00093294" w:rsidRDefault="00465491" w:rsidP="00465491">
      <w:pPr>
        <w:pStyle w:val="Heading1separatationline"/>
      </w:pPr>
    </w:p>
    <w:p w14:paraId="77FCFFA4" w14:textId="4E962668" w:rsidR="00240389" w:rsidRDefault="00887A0A" w:rsidP="00240389">
      <w:pPr>
        <w:pStyle w:val="BodyText"/>
      </w:pPr>
      <w:r>
        <w:t>To make effective use of the model course, t</w:t>
      </w:r>
      <w:r w:rsidRPr="006C44CF">
        <w:t xml:space="preserve">raining </w:t>
      </w:r>
      <w:r w:rsidR="00240389" w:rsidRPr="006C44CF">
        <w:t>staff should review the course outline</w:t>
      </w:r>
      <w:r>
        <w:t>, including the</w:t>
      </w:r>
      <w:r w:rsidR="00240389" w:rsidRPr="006C44CF">
        <w:t xml:space="preserve"> </w:t>
      </w:r>
      <w:r w:rsidR="00240389">
        <w:t>competence tables</w:t>
      </w:r>
      <w:r w:rsidR="00240389" w:rsidRPr="006C44CF">
        <w:t xml:space="preserve"> </w:t>
      </w:r>
      <w:r w:rsidR="00240389">
        <w:t>for each module</w:t>
      </w:r>
      <w:r>
        <w:t>,</w:t>
      </w:r>
      <w:r w:rsidR="009103DC">
        <w:t xml:space="preserve"> and prepare a detailed teaching syllabus</w:t>
      </w:r>
      <w:r w:rsidR="00240389" w:rsidRPr="006C44CF">
        <w:t xml:space="preserve">.  </w:t>
      </w:r>
      <w:r w:rsidR="00092245">
        <w:t>The</w:t>
      </w:r>
      <w:r w:rsidR="00214B44">
        <w:t xml:space="preserve"> instructor</w:t>
      </w:r>
      <w:r w:rsidR="009103DC">
        <w:t xml:space="preserve"> should take into consideration existing knowledge, skills and attitudes of </w:t>
      </w:r>
      <w:r w:rsidR="00B41EC0">
        <w:t>students</w:t>
      </w:r>
      <w:r w:rsidR="00B41EC0">
        <w:t xml:space="preserve"> </w:t>
      </w:r>
      <w:r w:rsidR="00214B44">
        <w:t>to</w:t>
      </w:r>
      <w:r w:rsidR="009103DC">
        <w:t xml:space="preserve"> support the assessment and recognition of prior learning.  </w:t>
      </w:r>
      <w:r w:rsidR="00B14C1A">
        <w:t xml:space="preserve"> A gap analysis should be carried out to identify any</w:t>
      </w:r>
      <w:r w:rsidR="00214B44">
        <w:t xml:space="preserve"> </w:t>
      </w:r>
      <w:r w:rsidR="00240389" w:rsidRPr="006C44CF">
        <w:t xml:space="preserve">differences between the level of skills and competencies of the </w:t>
      </w:r>
      <w:r w:rsidR="00240389">
        <w:t>student</w:t>
      </w:r>
      <w:r w:rsidR="00240389" w:rsidRPr="006C44CF">
        <w:t xml:space="preserve"> and those identified within the </w:t>
      </w:r>
      <w:r w:rsidR="00240389">
        <w:t>curriculum tables</w:t>
      </w:r>
      <w:r w:rsidR="00B14C1A">
        <w:t>,</w:t>
      </w:r>
      <w:r w:rsidR="00240389" w:rsidRPr="006C44CF">
        <w:t xml:space="preserve"> </w:t>
      </w:r>
      <w:r w:rsidR="00E35ECD">
        <w:t>and teaching strategies</w:t>
      </w:r>
      <w:r w:rsidR="00B14C1A">
        <w:t xml:space="preserve"> to address these gaps</w:t>
      </w:r>
      <w:r w:rsidR="005A2F8D">
        <w:t xml:space="preserve"> should be</w:t>
      </w:r>
      <w:r w:rsidR="00E35ECD">
        <w:t xml:space="preserve"> implemented</w:t>
      </w:r>
      <w:r w:rsidR="00240389" w:rsidRPr="006C44CF">
        <w:t xml:space="preserve">.  </w:t>
      </w:r>
    </w:p>
    <w:p w14:paraId="12B5AF44" w14:textId="77777777" w:rsidR="00240389" w:rsidRDefault="00240389" w:rsidP="009649B1">
      <w:pPr>
        <w:pStyle w:val="BodyText"/>
      </w:pPr>
    </w:p>
    <w:p w14:paraId="022B322B" w14:textId="14991DF4" w:rsidR="009649B1" w:rsidRDefault="004E08E1"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r w:rsidRPr="00D47BC0" w:rsidDel="00EC2854">
        <w:rPr>
          <w:i/>
        </w:rPr>
        <w:t xml:space="preserve">IALA Guideline 1017 - </w:t>
      </w:r>
      <w:r>
        <w:rPr>
          <w:i/>
        </w:rPr>
        <w:t>Assessment for recognition of prior learning in VTS training</w:t>
      </w:r>
      <w:r w:rsidDel="00EC2854">
        <w:rPr>
          <w:i/>
        </w:rPr>
        <w:t xml:space="preserve"> </w:t>
      </w:r>
      <w:r w:rsidRPr="00D47BC0" w:rsidDel="00EC2854">
        <w:t xml:space="preserve">provides further guidance </w:t>
      </w:r>
      <w:r>
        <w:t>assessing and recognizing the prior learning of students</w:t>
      </w:r>
      <w:r w:rsidRPr="00D47BC0" w:rsidDel="00EC2854">
        <w:t>.</w:t>
      </w:r>
    </w:p>
    <w:p w14:paraId="4E305F48" w14:textId="46EC1E5C" w:rsidR="006C44CF" w:rsidRPr="006C44CF" w:rsidRDefault="006C44CF" w:rsidP="006C44CF">
      <w:pPr>
        <w:pStyle w:val="BodyText"/>
      </w:pPr>
      <w:r w:rsidRPr="006C44CF">
        <w:t>All training and assessment</w:t>
      </w:r>
      <w:r w:rsidR="007A470E">
        <w:t xml:space="preserve"> for VTS training should be</w:t>
      </w:r>
      <w:r w:rsidRPr="006C44CF">
        <w:t>:</w:t>
      </w:r>
    </w:p>
    <w:p w14:paraId="30C427D3" w14:textId="77777777" w:rsidR="006C44CF" w:rsidRPr="00251FAD" w:rsidRDefault="006C44CF" w:rsidP="00272E98">
      <w:pPr>
        <w:pStyle w:val="List1"/>
        <w:numPr>
          <w:ilvl w:val="0"/>
          <w:numId w:val="25"/>
        </w:numPr>
      </w:pPr>
      <w:r w:rsidRPr="00251FAD">
        <w:t>Structured in accordance with written programmes, including such methods and means of delivery, procedures and course material as are necessary to achieve the prescribed standard of competence; and,</w:t>
      </w:r>
    </w:p>
    <w:p w14:paraId="70388BE3" w14:textId="09FBFCBF" w:rsidR="006C44CF" w:rsidRPr="00251FAD" w:rsidRDefault="006C44CF" w:rsidP="00251FAD">
      <w:pPr>
        <w:pStyle w:val="List1"/>
      </w:pPr>
      <w:r w:rsidRPr="00251FAD">
        <w:t>Conducted, monitored, assessed</w:t>
      </w:r>
      <w:r w:rsidR="005A2F8D">
        <w:t>,</w:t>
      </w:r>
      <w:r w:rsidRPr="00251FAD">
        <w:t xml:space="preserve"> and supported by qualified </w:t>
      </w:r>
      <w:r w:rsidR="004D5CA4">
        <w:t>persons</w:t>
      </w:r>
      <w:r w:rsidRPr="00251FAD">
        <w:t>.</w:t>
      </w:r>
    </w:p>
    <w:p w14:paraId="035EA553" w14:textId="77777777" w:rsidR="00D83FC9" w:rsidRDefault="00D83FC9" w:rsidP="006C44CF">
      <w:pPr>
        <w:pStyle w:val="BodyText"/>
      </w:pPr>
      <w:r>
        <w:t xml:space="preserve">Teaching programmes should ensure that all listed elements are </w:t>
      </w:r>
      <w:r w:rsidR="00A05B04">
        <w:t>addressed</w:t>
      </w:r>
      <w:r>
        <w:t xml:space="preserve"> in some manner</w:t>
      </w:r>
      <w:r w:rsidR="00A05B04">
        <w:t xml:space="preserve">, and that this is clearly documented. </w:t>
      </w:r>
    </w:p>
    <w:p w14:paraId="60F90D0F" w14:textId="77777777" w:rsidR="00465491" w:rsidRDefault="00B22202" w:rsidP="006C44CF">
      <w:pPr>
        <w:pStyle w:val="BodyText"/>
      </w:pPr>
      <w:r>
        <w:t xml:space="preserve">If students are </w:t>
      </w:r>
      <w:r w:rsidR="005E3BFC">
        <w:t>required to meet additional requirements, then the</w:t>
      </w:r>
      <w:r w:rsidR="006C44CF" w:rsidRPr="006C44CF">
        <w:t xml:space="preserve"> module objectives, scope and content for each </w:t>
      </w:r>
      <w:r w:rsidR="006C44CF" w:rsidRPr="006C44CF">
        <w:t xml:space="preserve">subject may </w:t>
      </w:r>
      <w:r w:rsidR="00577066">
        <w:t xml:space="preserve">be adjusted to ensure the additional elements are covered.  All changes to the training should be clearly documented. </w:t>
      </w:r>
      <w:r w:rsidR="006C44CF" w:rsidRPr="006C44CF">
        <w:t xml:space="preserve"> </w:t>
      </w:r>
    </w:p>
    <w:p w14:paraId="4D76E339" w14:textId="45480994" w:rsidR="00BA157C" w:rsidRPr="00093294" w:rsidRDefault="00BA157C" w:rsidP="00BA157C">
      <w:pPr>
        <w:pStyle w:val="BodyText"/>
      </w:pPr>
      <w:r w:rsidRPr="006C44CF">
        <w:t xml:space="preserve">The presentation of concepts and methodologies may be repeated as necessary in various ways until the instructor is satisfied that the </w:t>
      </w:r>
      <w:r w:rsidR="00653BE9">
        <w:t>student</w:t>
      </w:r>
      <w:r w:rsidR="00653BE9" w:rsidRPr="006C44CF">
        <w:t xml:space="preserve"> </w:t>
      </w:r>
      <w:r w:rsidRPr="006C44CF">
        <w:t>has attained a good working knowledge in each subject.</w:t>
      </w:r>
    </w:p>
    <w:p w14:paraId="64F7D553" w14:textId="77777777" w:rsidR="00753E54" w:rsidRPr="00753E54" w:rsidRDefault="00A858B6" w:rsidP="00753E54">
      <w:pPr>
        <w:pStyle w:val="BodyText"/>
        <w:rPr>
          <w:b/>
        </w:rPr>
      </w:pPr>
      <w:r w:rsidRPr="00753E54">
        <w:rPr>
          <w:b/>
        </w:rPr>
        <w:t>Thorough preparation is key to successful implementation of the course.</w:t>
      </w:r>
      <w:bookmarkStart w:id="119" w:name="_Toc419881203"/>
      <w:bookmarkStart w:id="120" w:name="_Toc442348091"/>
      <w:bookmarkStart w:id="121" w:name="_Toc81666357"/>
    </w:p>
    <w:bookmarkEnd w:id="119"/>
    <w:bookmarkEnd w:id="120"/>
    <w:bookmarkEnd w:id="121"/>
    <w:p w14:paraId="24554581" w14:textId="77777777" w:rsidR="008F3E28" w:rsidRDefault="008F3E28" w:rsidP="008F3E28">
      <w:pPr>
        <w:pStyle w:val="Heading3"/>
        <w:numPr>
          <w:ilvl w:val="0"/>
          <w:numId w:val="0"/>
        </w:numPr>
      </w:pPr>
    </w:p>
    <w:p w14:paraId="12BFC645" w14:textId="32390B1B" w:rsidR="00465491" w:rsidRPr="00093294" w:rsidRDefault="00624349" w:rsidP="008F3E28">
      <w:pPr>
        <w:pStyle w:val="Heading2"/>
      </w:pPr>
      <w:bookmarkStart w:id="122" w:name="_Toc84362704"/>
      <w:r>
        <w:t>Developing course content</w:t>
      </w:r>
      <w:bookmarkEnd w:id="122"/>
    </w:p>
    <w:p w14:paraId="6225F4DE" w14:textId="77777777" w:rsidR="00465491" w:rsidRPr="00093294" w:rsidRDefault="00465491" w:rsidP="00465491">
      <w:pPr>
        <w:pStyle w:val="Heading1separatationline"/>
      </w:pPr>
    </w:p>
    <w:p w14:paraId="652FE481" w14:textId="0BD9843A" w:rsidR="003B18D5" w:rsidRDefault="006C44CF" w:rsidP="00FD7E61">
      <w:pPr>
        <w:pStyle w:val="BodyText"/>
      </w:pPr>
      <w:r w:rsidRPr="006C44CF">
        <w:t xml:space="preserve">The modular presentation enables the instructor to adjust the course content to suit the </w:t>
      </w:r>
      <w:r w:rsidR="00653BE9">
        <w:t>student</w:t>
      </w:r>
      <w:r w:rsidR="00653BE9" w:rsidRPr="006C44CF">
        <w:t xml:space="preserve"> </w:t>
      </w:r>
      <w:r w:rsidRPr="006C44CF">
        <w:t xml:space="preserve">intake and provide any revisions of the subject objectives as required.  The instructor should </w:t>
      </w:r>
      <w:r w:rsidR="00624349">
        <w:t>develop</w:t>
      </w:r>
      <w:r w:rsidRPr="006C44CF">
        <w:t xml:space="preserve"> lesson plans </w:t>
      </w:r>
      <w:r w:rsidR="00DC733B">
        <w:t xml:space="preserve">and detailed learning objectives </w:t>
      </w:r>
      <w:r w:rsidRPr="006C44CF">
        <w:t xml:space="preserve">based on </w:t>
      </w:r>
      <w:r w:rsidR="00DC733B">
        <w:t>the</w:t>
      </w:r>
      <w:r w:rsidRPr="006C44CF">
        <w:t xml:space="preserve"> </w:t>
      </w:r>
      <w:r w:rsidR="00624349">
        <w:t xml:space="preserve">competence </w:t>
      </w:r>
      <w:r w:rsidR="005D2BC0">
        <w:t xml:space="preserve">tables, </w:t>
      </w:r>
      <w:r w:rsidR="00AE1CC3">
        <w:t>references,</w:t>
      </w:r>
      <w:r w:rsidR="005D2BC0">
        <w:t xml:space="preserve"> and materials as suggested</w:t>
      </w:r>
      <w:r w:rsidR="00624349">
        <w:t xml:space="preserve"> (see Part B)</w:t>
      </w:r>
      <w:r w:rsidR="005D2BC0">
        <w:t xml:space="preserve">.  </w:t>
      </w:r>
    </w:p>
    <w:p w14:paraId="795E0C5D" w14:textId="1DF1B340" w:rsidR="00FD7E61" w:rsidRDefault="00AE1CC3" w:rsidP="00FD7E61">
      <w:pPr>
        <w:pStyle w:val="BodyText"/>
        <w:rPr>
          <w:lang w:eastAsia="de-DE"/>
        </w:rPr>
      </w:pPr>
      <w:r>
        <w:t xml:space="preserve">It is not intended that the modules be presented in </w:t>
      </w:r>
      <w:r w:rsidR="00F27C5C">
        <w:t xml:space="preserve">the </w:t>
      </w:r>
      <w:r>
        <w:t>order</w:t>
      </w:r>
      <w:r w:rsidR="00F27C5C">
        <w:t xml:space="preserve"> provided in this model course. It</w:t>
      </w:r>
      <w:r>
        <w:t xml:space="preserve"> is expected that, to address effective training and learning methodologies, the content of modules will be grouped </w:t>
      </w:r>
      <w:r w:rsidR="00213407">
        <w:t xml:space="preserve">as appropriate for the learning environment.  </w:t>
      </w:r>
      <w:r w:rsidR="00C23743">
        <w:t>Presentation of the material should be tailored to reflect specific training objectives</w:t>
      </w:r>
      <w:r w:rsidR="005B5D18">
        <w:t xml:space="preserve"> and include practical exercises, assessments, etc</w:t>
      </w:r>
      <w:r w:rsidR="00C23743">
        <w:t xml:space="preserve">. </w:t>
      </w:r>
      <w:r w:rsidR="00C23743" w:rsidRPr="006C44CF">
        <w:t xml:space="preserve"> </w:t>
      </w:r>
      <w:r w:rsidR="00FD7E61">
        <w:rPr>
          <w:lang w:eastAsia="de-DE"/>
        </w:rPr>
        <w:t xml:space="preserve">When developing </w:t>
      </w:r>
      <w:r w:rsidR="00FD7E61" w:rsidRPr="00EB7129">
        <w:rPr>
          <w:lang w:eastAsia="de-DE"/>
        </w:rPr>
        <w:t>lesson plan</w:t>
      </w:r>
      <w:r w:rsidR="00FD7E61">
        <w:rPr>
          <w:lang w:eastAsia="de-DE"/>
        </w:rPr>
        <w:t>s, t</w:t>
      </w:r>
      <w:r w:rsidR="00FD7E61" w:rsidRPr="00EB7129">
        <w:rPr>
          <w:lang w:eastAsia="de-DE"/>
        </w:rPr>
        <w:t xml:space="preserve">he instructor </w:t>
      </w:r>
      <w:r w:rsidR="00754AC3">
        <w:rPr>
          <w:lang w:eastAsia="de-DE"/>
        </w:rPr>
        <w:t>should</w:t>
      </w:r>
      <w:r w:rsidR="00FD7E61">
        <w:rPr>
          <w:lang w:eastAsia="de-DE"/>
        </w:rPr>
        <w:t xml:space="preserve"> use </w:t>
      </w:r>
      <w:r w:rsidR="00754AC3">
        <w:rPr>
          <w:lang w:eastAsia="de-DE"/>
        </w:rPr>
        <w:t>a</w:t>
      </w:r>
      <w:r w:rsidR="00FD7E61">
        <w:rPr>
          <w:lang w:eastAsia="de-DE"/>
        </w:rPr>
        <w:t xml:space="preserve"> teaching method or combination of methods that will ensure students can </w:t>
      </w:r>
      <w:r w:rsidR="00FD7E61" w:rsidRPr="00EB7129">
        <w:rPr>
          <w:lang w:eastAsia="de-DE"/>
        </w:rPr>
        <w:t xml:space="preserve">achieve </w:t>
      </w:r>
      <w:r w:rsidR="00FD7E61">
        <w:rPr>
          <w:lang w:eastAsia="de-DE"/>
        </w:rPr>
        <w:t xml:space="preserve">the required </w:t>
      </w:r>
      <w:r w:rsidR="00FD7E61" w:rsidRPr="00EB7129">
        <w:rPr>
          <w:lang w:eastAsia="de-DE"/>
        </w:rPr>
        <w:t>learning objective</w:t>
      </w:r>
      <w:r w:rsidR="00FD7E61">
        <w:rPr>
          <w:lang w:eastAsia="de-DE"/>
        </w:rPr>
        <w:t xml:space="preserve">s. </w:t>
      </w:r>
    </w:p>
    <w:p w14:paraId="280D5462" w14:textId="77777777" w:rsidR="00801A39" w:rsidRDefault="00801A39" w:rsidP="00801A39">
      <w:pPr>
        <w:pStyle w:val="BodyText"/>
        <w:rPr>
          <w:lang w:eastAsia="de-DE"/>
        </w:rPr>
      </w:pPr>
      <w:r>
        <w:rPr>
          <w:lang w:eastAsia="de-DE"/>
        </w:rPr>
        <w:lastRenderedPageBreak/>
        <w:t xml:space="preserve">Depending on the student intake, the recommended hours may need to be adjusted </w:t>
      </w:r>
      <w:r w:rsidRPr="0068785F">
        <w:t xml:space="preserve">as </w:t>
      </w:r>
      <w:r w:rsidR="00FC4E54">
        <w:t>necessary</w:t>
      </w:r>
      <w:r>
        <w:t xml:space="preserve">. For example, it </w:t>
      </w:r>
      <w:r w:rsidRPr="0068785F">
        <w:t xml:space="preserve">is normal for different </w:t>
      </w:r>
      <w:r>
        <w:t>students</w:t>
      </w:r>
      <w:r w:rsidRPr="0068785F">
        <w:t xml:space="preserve"> to require different lengths of time to cover the same </w:t>
      </w:r>
      <w:r>
        <w:t xml:space="preserve">content, and </w:t>
      </w:r>
      <w:r w:rsidRPr="0068785F">
        <w:t xml:space="preserve">minor adjustments </w:t>
      </w:r>
      <w:r>
        <w:t>may</w:t>
      </w:r>
      <w:r w:rsidRPr="0068785F">
        <w:t xml:space="preserve"> be needed</w:t>
      </w:r>
      <w:r>
        <w:t xml:space="preserve"> to the course </w:t>
      </w:r>
      <w:r w:rsidRPr="0068785F">
        <w:t>timetable</w:t>
      </w:r>
      <w:r>
        <w:t xml:space="preserve">. </w:t>
      </w:r>
    </w:p>
    <w:p w14:paraId="7AF33324" w14:textId="77777777" w:rsidR="005B35CD" w:rsidRDefault="005B35CD" w:rsidP="005B35CD">
      <w:pPr>
        <w:pStyle w:val="BodyText"/>
        <w:rPr>
          <w:ins w:id="123" w:author="Jillian Carson-Jackson" w:date="2021-08-28T17:24:00Z"/>
          <w:lang w:eastAsia="de-DE"/>
        </w:rPr>
        <w:sectPr w:rsidR="005B35CD" w:rsidSect="00292085">
          <w:pgSz w:w="11906" w:h="16838" w:code="9"/>
          <w:pgMar w:top="1134" w:right="794" w:bottom="1134" w:left="907" w:header="851" w:footer="851" w:gutter="0"/>
          <w:cols w:space="708"/>
          <w:docGrid w:linePitch="360"/>
        </w:sectPr>
      </w:pPr>
    </w:p>
    <w:p w14:paraId="5EFDE024" w14:textId="77777777" w:rsidR="005B35CD" w:rsidRDefault="005B35CD" w:rsidP="005B35CD">
      <w:pPr>
        <w:pStyle w:val="Tablecaption"/>
        <w:ind w:left="992" w:hanging="992"/>
      </w:pPr>
      <w:bookmarkStart w:id="124" w:name="_Toc81666427"/>
      <w:r>
        <w:lastRenderedPageBreak/>
        <w:t>Competence Level Taxonomy for VTS Training</w:t>
      </w:r>
      <w:bookmarkEnd w:id="124"/>
      <w:r>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5B35CD" w:rsidRPr="00C50983" w14:paraId="5ECF142F" w14:textId="77777777" w:rsidTr="00BD2BDD">
        <w:trPr>
          <w:jc w:val="center"/>
        </w:trPr>
        <w:tc>
          <w:tcPr>
            <w:tcW w:w="3145" w:type="dxa"/>
            <w:tcBorders>
              <w:bottom w:val="single" w:sz="8" w:space="0" w:color="auto"/>
            </w:tcBorders>
            <w:vAlign w:val="center"/>
          </w:tcPr>
          <w:p w14:paraId="4C8CACDA" w14:textId="77777777" w:rsidR="005B35CD" w:rsidRPr="00C50983" w:rsidRDefault="005B35CD" w:rsidP="00BD2BDD">
            <w:pPr>
              <w:pStyle w:val="Tableheading"/>
            </w:pPr>
            <w:r w:rsidRPr="00C50983">
              <w:t>Level</w:t>
            </w:r>
          </w:p>
        </w:tc>
        <w:tc>
          <w:tcPr>
            <w:tcW w:w="4500" w:type="dxa"/>
            <w:tcBorders>
              <w:bottom w:val="single" w:sz="8" w:space="0" w:color="auto"/>
            </w:tcBorders>
            <w:vAlign w:val="center"/>
          </w:tcPr>
          <w:p w14:paraId="4BD016FD" w14:textId="77777777" w:rsidR="005B35CD" w:rsidRPr="00C50983" w:rsidRDefault="005B35CD" w:rsidP="00BD2BDD">
            <w:pPr>
              <w:pStyle w:val="Tableheading"/>
            </w:pPr>
            <w:r w:rsidRPr="00C50983">
              <w:t>Knowledge and/or Attitude</w:t>
            </w:r>
          </w:p>
        </w:tc>
        <w:tc>
          <w:tcPr>
            <w:tcW w:w="4680" w:type="dxa"/>
            <w:tcBorders>
              <w:bottom w:val="single" w:sz="8" w:space="0" w:color="auto"/>
            </w:tcBorders>
            <w:vAlign w:val="center"/>
          </w:tcPr>
          <w:p w14:paraId="090EC20D" w14:textId="77777777" w:rsidR="005B35CD" w:rsidRPr="00C50983" w:rsidRDefault="005B35CD" w:rsidP="00BD2BDD">
            <w:pPr>
              <w:pStyle w:val="Tableheading"/>
            </w:pPr>
            <w:r w:rsidRPr="00C50983">
              <w:t>Skill</w:t>
            </w:r>
          </w:p>
        </w:tc>
        <w:tc>
          <w:tcPr>
            <w:tcW w:w="3150" w:type="dxa"/>
            <w:tcBorders>
              <w:bottom w:val="single" w:sz="8" w:space="0" w:color="auto"/>
            </w:tcBorders>
          </w:tcPr>
          <w:p w14:paraId="163733E8" w14:textId="77777777" w:rsidR="005B35CD" w:rsidRPr="00C50983" w:rsidRDefault="005B35CD" w:rsidP="00BD2BDD">
            <w:pPr>
              <w:pStyle w:val="Tableheading"/>
            </w:pPr>
            <w:r>
              <w:t>Verbs</w:t>
            </w:r>
          </w:p>
        </w:tc>
      </w:tr>
      <w:tr w:rsidR="005B35CD" w:rsidRPr="00C50983" w14:paraId="141EC343" w14:textId="77777777" w:rsidTr="00BD2BDD">
        <w:trPr>
          <w:jc w:val="center"/>
        </w:trPr>
        <w:tc>
          <w:tcPr>
            <w:tcW w:w="3145" w:type="dxa"/>
            <w:tcBorders>
              <w:top w:val="single" w:sz="8" w:space="0" w:color="auto"/>
            </w:tcBorders>
            <w:vAlign w:val="center"/>
          </w:tcPr>
          <w:p w14:paraId="49464529" w14:textId="77777777" w:rsidR="005B35CD" w:rsidRPr="007D674E" w:rsidRDefault="005B35CD" w:rsidP="00BD2BDD">
            <w:pPr>
              <w:pStyle w:val="Tabletext"/>
              <w:rPr>
                <w:b/>
              </w:rPr>
            </w:pPr>
            <w:r w:rsidRPr="007D674E">
              <w:rPr>
                <w:b/>
              </w:rPr>
              <w:t>Level 1</w:t>
            </w:r>
          </w:p>
          <w:p w14:paraId="27D819ED" w14:textId="77777777" w:rsidR="005B35CD" w:rsidRPr="00C50983" w:rsidRDefault="005B35CD" w:rsidP="00BD2BDD">
            <w:pPr>
              <w:pStyle w:val="Tabletext"/>
            </w:pPr>
            <w:r w:rsidRPr="00C50983">
              <w:t>Work of a routine and predictable nature generally requiring supervision</w:t>
            </w:r>
          </w:p>
        </w:tc>
        <w:tc>
          <w:tcPr>
            <w:tcW w:w="4500" w:type="dxa"/>
            <w:tcBorders>
              <w:top w:val="single" w:sz="8" w:space="0" w:color="auto"/>
            </w:tcBorders>
            <w:vAlign w:val="center"/>
          </w:tcPr>
          <w:p w14:paraId="28675F62" w14:textId="77777777" w:rsidR="005B35CD" w:rsidRPr="007D674E" w:rsidRDefault="005B35CD" w:rsidP="00BD2BDD">
            <w:pPr>
              <w:pStyle w:val="Tabletext"/>
              <w:rPr>
                <w:b/>
              </w:rPr>
            </w:pPr>
            <w:r w:rsidRPr="007D674E">
              <w:rPr>
                <w:b/>
              </w:rPr>
              <w:t>Comprehension</w:t>
            </w:r>
          </w:p>
          <w:p w14:paraId="20C2F49E" w14:textId="77777777" w:rsidR="005B35CD" w:rsidRPr="00C50983" w:rsidRDefault="005B35CD" w:rsidP="00BD2BDD">
            <w:pPr>
              <w:pStyle w:val="Tabletext"/>
            </w:pPr>
            <w:r w:rsidRPr="00C50983">
              <w:t>Understands facts and principles; interprets verbal/written material; interprets charts, graphs and illustrations; estimates future consequences implied in data; justifies methods and procedures</w:t>
            </w:r>
          </w:p>
        </w:tc>
        <w:tc>
          <w:tcPr>
            <w:tcW w:w="4680" w:type="dxa"/>
            <w:tcBorders>
              <w:top w:val="single" w:sz="8" w:space="0" w:color="auto"/>
            </w:tcBorders>
            <w:vAlign w:val="center"/>
          </w:tcPr>
          <w:p w14:paraId="722F05D8" w14:textId="77777777" w:rsidR="005B35CD" w:rsidRPr="007D674E" w:rsidRDefault="005B35CD" w:rsidP="00BD2BDD">
            <w:pPr>
              <w:pStyle w:val="Tabletext"/>
              <w:rPr>
                <w:b/>
              </w:rPr>
            </w:pPr>
            <w:r w:rsidRPr="007D674E">
              <w:rPr>
                <w:b/>
              </w:rPr>
              <w:t>Guided response</w:t>
            </w:r>
          </w:p>
          <w:p w14:paraId="1100355E" w14:textId="77777777" w:rsidR="005B35CD" w:rsidRPr="00C50983" w:rsidRDefault="005B35CD" w:rsidP="00BD2BDD">
            <w:pPr>
              <w:pStyle w:val="Tabletext"/>
            </w:pPr>
            <w:r w:rsidRPr="00C50983">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500C2167" w14:textId="77777777" w:rsidR="005B35CD" w:rsidRPr="00812295" w:rsidRDefault="005B35CD" w:rsidP="00BD2BDD">
            <w:pPr>
              <w:pStyle w:val="Tabletext"/>
              <w:rPr>
                <w:bCs/>
                <w:lang w:val="en-US"/>
              </w:rPr>
            </w:pPr>
            <w:r w:rsidRPr="00812295">
              <w:rPr>
                <w:bCs/>
                <w:lang w:val="en-AU"/>
              </w:rPr>
              <w:t>listen, list, locate, sketch, label, describe, follow (instructions), select, show willingness, operate, arrange</w:t>
            </w:r>
          </w:p>
          <w:p w14:paraId="7C6A467A" w14:textId="77777777" w:rsidR="005B35CD" w:rsidRPr="00812295" w:rsidRDefault="005B35CD" w:rsidP="00BD2BDD">
            <w:pPr>
              <w:pStyle w:val="Tabletext"/>
              <w:rPr>
                <w:bCs/>
              </w:rPr>
            </w:pPr>
          </w:p>
        </w:tc>
      </w:tr>
      <w:tr w:rsidR="005B35CD" w:rsidRPr="00C50983" w14:paraId="3B5E02ED" w14:textId="77777777" w:rsidTr="00BD2BDD">
        <w:trPr>
          <w:jc w:val="center"/>
        </w:trPr>
        <w:tc>
          <w:tcPr>
            <w:tcW w:w="3145" w:type="dxa"/>
            <w:vAlign w:val="center"/>
          </w:tcPr>
          <w:p w14:paraId="7B35AE70" w14:textId="77777777" w:rsidR="005B35CD" w:rsidRPr="007D674E" w:rsidRDefault="005B35CD" w:rsidP="00BD2BDD">
            <w:pPr>
              <w:pStyle w:val="Tabletext"/>
              <w:rPr>
                <w:b/>
              </w:rPr>
            </w:pPr>
            <w:r w:rsidRPr="007D674E">
              <w:rPr>
                <w:b/>
              </w:rPr>
              <w:t>Level 2</w:t>
            </w:r>
          </w:p>
          <w:p w14:paraId="5571FB5E" w14:textId="77777777" w:rsidR="005B35CD" w:rsidRPr="00C50983" w:rsidRDefault="005B35CD" w:rsidP="00BD2BDD">
            <w:pPr>
              <w:pStyle w:val="Tabletext"/>
            </w:pPr>
            <w:r w:rsidRPr="00C50983">
              <w:t>More demanding range of work involving greater individual responsibility.  Some complex/non-routine activities</w:t>
            </w:r>
          </w:p>
        </w:tc>
        <w:tc>
          <w:tcPr>
            <w:tcW w:w="4500" w:type="dxa"/>
            <w:vAlign w:val="center"/>
          </w:tcPr>
          <w:p w14:paraId="10C52895" w14:textId="77777777" w:rsidR="005B35CD" w:rsidRPr="007D674E" w:rsidRDefault="005B35CD" w:rsidP="00BD2BDD">
            <w:pPr>
              <w:pStyle w:val="Tabletext"/>
              <w:rPr>
                <w:b/>
              </w:rPr>
            </w:pPr>
            <w:r w:rsidRPr="007D674E">
              <w:rPr>
                <w:b/>
              </w:rPr>
              <w:t>Application</w:t>
            </w:r>
          </w:p>
          <w:p w14:paraId="76B29106" w14:textId="77777777" w:rsidR="005B35CD" w:rsidRPr="00C50983" w:rsidRDefault="005B35CD" w:rsidP="00BD2BDD">
            <w:pPr>
              <w:pStyle w:val="Tabletext"/>
            </w:pPr>
            <w:r w:rsidRPr="00C50983">
              <w:t>Applies concepts and principles to new situations; applies laws and theories to practical situations; demonstrates correct usage of methods or procedures</w:t>
            </w:r>
          </w:p>
        </w:tc>
        <w:tc>
          <w:tcPr>
            <w:tcW w:w="4680" w:type="dxa"/>
            <w:vAlign w:val="center"/>
          </w:tcPr>
          <w:p w14:paraId="3B729C86" w14:textId="77777777" w:rsidR="005B35CD" w:rsidRPr="007D674E" w:rsidRDefault="005B35CD" w:rsidP="00BD2BDD">
            <w:pPr>
              <w:pStyle w:val="Tabletext"/>
              <w:rPr>
                <w:b/>
              </w:rPr>
            </w:pPr>
            <w:r w:rsidRPr="007D674E">
              <w:rPr>
                <w:b/>
              </w:rPr>
              <w:t>Autonomous response</w:t>
            </w:r>
          </w:p>
          <w:p w14:paraId="36EB9892" w14:textId="77777777" w:rsidR="005B35CD" w:rsidRPr="00C50983" w:rsidRDefault="005B35CD" w:rsidP="00BD2BDD">
            <w:pPr>
              <w:pStyle w:val="Tabletext"/>
            </w:pPr>
            <w:r w:rsidRPr="00C50983">
              <w:t>The learned responses have become habitual, and the movement is performed with confidence and proficiency</w:t>
            </w:r>
          </w:p>
        </w:tc>
        <w:tc>
          <w:tcPr>
            <w:tcW w:w="3150" w:type="dxa"/>
          </w:tcPr>
          <w:p w14:paraId="0748F55B" w14:textId="77777777" w:rsidR="005B35CD" w:rsidRPr="00812295" w:rsidRDefault="005B35CD" w:rsidP="00BD2BDD">
            <w:pPr>
              <w:pStyle w:val="Tabletext"/>
              <w:rPr>
                <w:bCs/>
                <w:lang w:val="en-AU"/>
              </w:rPr>
            </w:pPr>
            <w:r w:rsidRPr="00812295">
              <w:rPr>
                <w:bCs/>
                <w:lang w:val="en-AU"/>
              </w:rPr>
              <w:t>Demonstrate, recognise, perform, display, paraphrase, proceed, comply, give examples (identify)</w:t>
            </w:r>
          </w:p>
          <w:p w14:paraId="14F94F25" w14:textId="77777777" w:rsidR="005B35CD" w:rsidRPr="00B82E34" w:rsidRDefault="005B35CD" w:rsidP="00BD2BDD">
            <w:pPr>
              <w:pStyle w:val="Tabletext"/>
              <w:rPr>
                <w:bCs/>
                <w:lang w:val="en-AU"/>
              </w:rPr>
            </w:pPr>
          </w:p>
        </w:tc>
      </w:tr>
      <w:tr w:rsidR="005B35CD" w:rsidRPr="00C50983" w14:paraId="6A2C9C8A" w14:textId="77777777" w:rsidTr="00BD2BDD">
        <w:trPr>
          <w:trHeight w:val="355"/>
          <w:jc w:val="center"/>
        </w:trPr>
        <w:tc>
          <w:tcPr>
            <w:tcW w:w="3145" w:type="dxa"/>
            <w:vAlign w:val="center"/>
          </w:tcPr>
          <w:p w14:paraId="20A318B0" w14:textId="77777777" w:rsidR="005B35CD" w:rsidRPr="007D674E" w:rsidRDefault="005B35CD" w:rsidP="00BD2BDD">
            <w:pPr>
              <w:pStyle w:val="Tabletext"/>
              <w:rPr>
                <w:b/>
              </w:rPr>
            </w:pPr>
            <w:r w:rsidRPr="007D674E">
              <w:rPr>
                <w:b/>
              </w:rPr>
              <w:t>Level 3</w:t>
            </w:r>
          </w:p>
          <w:p w14:paraId="2BF6E291" w14:textId="77777777" w:rsidR="005B35CD" w:rsidRPr="00C50983" w:rsidRDefault="005B35CD" w:rsidP="00BD2BDD">
            <w:pPr>
              <w:pStyle w:val="Tabletext"/>
            </w:pPr>
            <w:r w:rsidRPr="00C50983">
              <w:t>Skilled work involving a broad range of work activities.  Mostly complex and non-routine</w:t>
            </w:r>
          </w:p>
        </w:tc>
        <w:tc>
          <w:tcPr>
            <w:tcW w:w="4500" w:type="dxa"/>
            <w:vAlign w:val="center"/>
          </w:tcPr>
          <w:p w14:paraId="395EAB38" w14:textId="77777777" w:rsidR="005B35CD" w:rsidRPr="007D674E" w:rsidRDefault="005B35CD" w:rsidP="00BD2BDD">
            <w:pPr>
              <w:pStyle w:val="Tabletext"/>
              <w:rPr>
                <w:b/>
              </w:rPr>
            </w:pPr>
            <w:r w:rsidRPr="007D674E">
              <w:rPr>
                <w:b/>
              </w:rPr>
              <w:t>Analysis</w:t>
            </w:r>
          </w:p>
          <w:p w14:paraId="7FDB5550" w14:textId="77777777" w:rsidR="005B35CD" w:rsidRPr="00C50983" w:rsidRDefault="005B35CD" w:rsidP="00BD2BDD">
            <w:pPr>
              <w:pStyle w:val="Tabletext"/>
            </w:pPr>
            <w:r w:rsidRPr="00C50983">
              <w:t>Recognises un-stated assumptions; recognises logical inconsistencies in reasoning; distinguishes between facts and inferences; evaluates the relevancy of data; analyses the organisational structure of work</w:t>
            </w:r>
          </w:p>
        </w:tc>
        <w:tc>
          <w:tcPr>
            <w:tcW w:w="4680" w:type="dxa"/>
            <w:vAlign w:val="center"/>
          </w:tcPr>
          <w:p w14:paraId="1C64D354" w14:textId="77777777" w:rsidR="005B35CD" w:rsidRPr="007D674E" w:rsidRDefault="005B35CD" w:rsidP="00BD2BDD">
            <w:pPr>
              <w:pStyle w:val="Tabletext"/>
              <w:rPr>
                <w:b/>
              </w:rPr>
            </w:pPr>
            <w:r w:rsidRPr="007D674E">
              <w:rPr>
                <w:b/>
              </w:rPr>
              <w:t>Complex observable response</w:t>
            </w:r>
          </w:p>
          <w:p w14:paraId="630BFB54" w14:textId="77777777" w:rsidR="005B35CD" w:rsidRPr="00C50983" w:rsidRDefault="005B35CD" w:rsidP="00BD2BDD">
            <w:pPr>
              <w:pStyle w:val="Tabletext"/>
            </w:pPr>
            <w:r w:rsidRPr="00C50983">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5DB5C019" w14:textId="77777777" w:rsidR="005B35CD" w:rsidRPr="00812295" w:rsidRDefault="005B35CD" w:rsidP="00BD2BDD">
            <w:pPr>
              <w:pStyle w:val="Tabletext"/>
              <w:rPr>
                <w:bCs/>
                <w:lang w:val="en-AU"/>
              </w:rPr>
            </w:pPr>
            <w:r w:rsidRPr="00812295">
              <w:rPr>
                <w:bCs/>
                <w:lang w:val="en-AU"/>
              </w:rPr>
              <w:t>Analyse, justify, differentiate, manipulate, demonstrate, categorise, classify, solve, operate</w:t>
            </w:r>
          </w:p>
          <w:p w14:paraId="20975F38" w14:textId="77777777" w:rsidR="005B35CD" w:rsidRPr="00B82E34" w:rsidRDefault="005B35CD" w:rsidP="00BD2BDD">
            <w:pPr>
              <w:pStyle w:val="Tabletext"/>
              <w:rPr>
                <w:bCs/>
                <w:lang w:val="en-AU"/>
              </w:rPr>
            </w:pPr>
          </w:p>
        </w:tc>
      </w:tr>
      <w:tr w:rsidR="005B35CD" w:rsidRPr="00C50983" w14:paraId="27FA5511" w14:textId="77777777" w:rsidTr="00BD2BDD">
        <w:trPr>
          <w:trHeight w:val="355"/>
          <w:jc w:val="center"/>
        </w:trPr>
        <w:tc>
          <w:tcPr>
            <w:tcW w:w="3145" w:type="dxa"/>
            <w:vAlign w:val="center"/>
          </w:tcPr>
          <w:p w14:paraId="4C7E58FC" w14:textId="77777777" w:rsidR="005B35CD" w:rsidRPr="007D674E" w:rsidRDefault="005B35CD" w:rsidP="00BD2BDD">
            <w:pPr>
              <w:pStyle w:val="Tabletext"/>
              <w:rPr>
                <w:b/>
              </w:rPr>
            </w:pPr>
            <w:r w:rsidRPr="007D674E">
              <w:rPr>
                <w:b/>
              </w:rPr>
              <w:t>Level 4</w:t>
            </w:r>
          </w:p>
          <w:p w14:paraId="2628A93E" w14:textId="77777777" w:rsidR="005B35CD" w:rsidRPr="00C50983" w:rsidRDefault="005B35CD" w:rsidP="00BD2BDD">
            <w:pPr>
              <w:pStyle w:val="Tabletext"/>
            </w:pPr>
            <w:r w:rsidRPr="00C50983">
              <w:t>Work that is often complex, technical and professional with a substantial degree of personal responsibility and autonomy</w:t>
            </w:r>
          </w:p>
        </w:tc>
        <w:tc>
          <w:tcPr>
            <w:tcW w:w="4500" w:type="dxa"/>
            <w:vAlign w:val="center"/>
          </w:tcPr>
          <w:p w14:paraId="00F1865F" w14:textId="77777777" w:rsidR="005B35CD" w:rsidRPr="007D674E" w:rsidRDefault="005B35CD" w:rsidP="00BD2BDD">
            <w:pPr>
              <w:pStyle w:val="Tabletext"/>
              <w:rPr>
                <w:b/>
              </w:rPr>
            </w:pPr>
            <w:r w:rsidRPr="007D674E">
              <w:rPr>
                <w:b/>
              </w:rPr>
              <w:t>Synthesis</w:t>
            </w:r>
          </w:p>
          <w:p w14:paraId="4CBC8BA1" w14:textId="77777777" w:rsidR="005B35CD" w:rsidRPr="00C50983" w:rsidRDefault="005B35CD" w:rsidP="00BD2BDD">
            <w:pPr>
              <w:pStyle w:val="Tabletext"/>
            </w:pPr>
            <w:r w:rsidRPr="00C50983">
              <w:t>Integrates learning from different areas into a plan for solving a problem; formulates a new scheme for classifying objects or events</w:t>
            </w:r>
          </w:p>
        </w:tc>
        <w:tc>
          <w:tcPr>
            <w:tcW w:w="4680" w:type="dxa"/>
            <w:vAlign w:val="center"/>
          </w:tcPr>
          <w:p w14:paraId="78458444" w14:textId="77777777" w:rsidR="005B35CD" w:rsidRPr="007D674E" w:rsidRDefault="005B35CD" w:rsidP="00BD2BDD">
            <w:pPr>
              <w:pStyle w:val="Tabletext"/>
              <w:rPr>
                <w:b/>
              </w:rPr>
            </w:pPr>
            <w:r w:rsidRPr="007D674E">
              <w:rPr>
                <w:b/>
              </w:rPr>
              <w:t>Adaptation</w:t>
            </w:r>
          </w:p>
          <w:p w14:paraId="1DF015C6" w14:textId="77777777" w:rsidR="005B35CD" w:rsidRPr="00C50983" w:rsidRDefault="005B35CD" w:rsidP="00BD2BDD">
            <w:pPr>
              <w:pStyle w:val="Tabletext"/>
            </w:pPr>
            <w:r w:rsidRPr="00C50983">
              <w:t>Skills are so well developed that individuals can adapt rapidly to special requirements or problem situations</w:t>
            </w:r>
          </w:p>
        </w:tc>
        <w:tc>
          <w:tcPr>
            <w:tcW w:w="3150" w:type="dxa"/>
          </w:tcPr>
          <w:p w14:paraId="1E800427" w14:textId="77777777" w:rsidR="005B35CD" w:rsidRPr="00557131" w:rsidRDefault="005B35CD" w:rsidP="00BD2BDD">
            <w:pPr>
              <w:pStyle w:val="Tabletext"/>
              <w:rPr>
                <w:bCs/>
                <w:lang w:val="en-AU"/>
              </w:rPr>
            </w:pPr>
            <w:r w:rsidRPr="00557131">
              <w:rPr>
                <w:bCs/>
                <w:lang w:val="en-AU"/>
              </w:rPr>
              <w:t xml:space="preserve">Modify, evaluate, devise, explain, adapt, plan, rearrange, organise, predict, resolve </w:t>
            </w:r>
          </w:p>
          <w:p w14:paraId="302C20FD" w14:textId="77777777" w:rsidR="005B35CD" w:rsidRPr="00B82E34" w:rsidRDefault="005B35CD" w:rsidP="00BD2BDD">
            <w:pPr>
              <w:pStyle w:val="Tabletext"/>
              <w:rPr>
                <w:bCs/>
                <w:lang w:val="en-AU"/>
              </w:rPr>
            </w:pPr>
          </w:p>
        </w:tc>
      </w:tr>
      <w:tr w:rsidR="005B35CD" w:rsidRPr="00C50983" w14:paraId="4A33539D" w14:textId="77777777" w:rsidTr="00BD2BDD">
        <w:trPr>
          <w:trHeight w:val="1216"/>
          <w:jc w:val="center"/>
        </w:trPr>
        <w:tc>
          <w:tcPr>
            <w:tcW w:w="3145" w:type="dxa"/>
            <w:vAlign w:val="center"/>
          </w:tcPr>
          <w:p w14:paraId="499E27C5" w14:textId="77777777" w:rsidR="005B35CD" w:rsidRPr="007D674E" w:rsidRDefault="005B35CD" w:rsidP="00BD2BDD">
            <w:pPr>
              <w:pStyle w:val="Tabletext"/>
              <w:rPr>
                <w:b/>
              </w:rPr>
            </w:pPr>
            <w:r w:rsidRPr="007D674E">
              <w:rPr>
                <w:b/>
              </w:rPr>
              <w:t>Level 5</w:t>
            </w:r>
          </w:p>
          <w:p w14:paraId="53688C0E" w14:textId="77777777" w:rsidR="005B35CD" w:rsidRPr="00C50983" w:rsidRDefault="005B35CD" w:rsidP="00BD2BDD">
            <w:pPr>
              <w:pStyle w:val="Tabletext"/>
            </w:pPr>
            <w:r w:rsidRPr="00C50983">
              <w:t>Complex techniques across wide and often unpredicted variety of contexts.  Professional/senior managerial work</w:t>
            </w:r>
          </w:p>
        </w:tc>
        <w:tc>
          <w:tcPr>
            <w:tcW w:w="4500" w:type="dxa"/>
            <w:vAlign w:val="center"/>
          </w:tcPr>
          <w:p w14:paraId="6CD1C69B" w14:textId="77777777" w:rsidR="005B35CD" w:rsidRPr="007D674E" w:rsidRDefault="005B35CD" w:rsidP="00BD2BDD">
            <w:pPr>
              <w:pStyle w:val="Tabletext"/>
              <w:rPr>
                <w:b/>
              </w:rPr>
            </w:pPr>
            <w:r w:rsidRPr="007D674E">
              <w:rPr>
                <w:b/>
              </w:rPr>
              <w:t>Evaluation</w:t>
            </w:r>
          </w:p>
          <w:p w14:paraId="46BD1A20" w14:textId="77777777" w:rsidR="005B35CD" w:rsidRPr="00C50983" w:rsidRDefault="005B35CD" w:rsidP="00BD2BDD">
            <w:pPr>
              <w:pStyle w:val="Tabletext"/>
            </w:pPr>
            <w:r w:rsidRPr="00C50983">
              <w:t>Judges the adequacy with which conclusions are supported by data; judges the value of a work by use of internal criteria; judges the value of a work by use of external standards of excellence</w:t>
            </w:r>
          </w:p>
        </w:tc>
        <w:tc>
          <w:tcPr>
            <w:tcW w:w="4680" w:type="dxa"/>
            <w:vAlign w:val="center"/>
          </w:tcPr>
          <w:p w14:paraId="5FA0142A" w14:textId="77777777" w:rsidR="005B35CD" w:rsidRPr="007D674E" w:rsidRDefault="005B35CD" w:rsidP="00BD2BDD">
            <w:pPr>
              <w:pStyle w:val="Tabletext"/>
              <w:rPr>
                <w:b/>
              </w:rPr>
            </w:pPr>
            <w:r w:rsidRPr="007D674E">
              <w:rPr>
                <w:b/>
              </w:rPr>
              <w:t>Creation</w:t>
            </w:r>
          </w:p>
          <w:p w14:paraId="1B328798" w14:textId="77777777" w:rsidR="005B35CD" w:rsidRPr="00C50983" w:rsidRDefault="005B35CD" w:rsidP="00BD2BDD">
            <w:pPr>
              <w:pStyle w:val="Tabletext"/>
            </w:pPr>
            <w:r w:rsidRPr="00C50983">
              <w:t>The creation of new practices or procedures to fit a particular situation or specific problem and emphasizes creativity based upon highly developed skills</w:t>
            </w:r>
          </w:p>
        </w:tc>
        <w:tc>
          <w:tcPr>
            <w:tcW w:w="3150" w:type="dxa"/>
          </w:tcPr>
          <w:p w14:paraId="7C88A11D" w14:textId="77777777" w:rsidR="005B35CD" w:rsidRPr="00557131" w:rsidRDefault="005B35CD" w:rsidP="00BD2BDD">
            <w:pPr>
              <w:pStyle w:val="Tabletext"/>
              <w:rPr>
                <w:bCs/>
                <w:lang w:val="en-AU"/>
              </w:rPr>
            </w:pPr>
            <w:r w:rsidRPr="00557131">
              <w:rPr>
                <w:bCs/>
                <w:lang w:val="en-AU"/>
              </w:rPr>
              <w:t>Judge, evaluate, criticise, construct, compose, draw conclusion, synthesize, coordinate</w:t>
            </w:r>
          </w:p>
          <w:p w14:paraId="2099E001" w14:textId="77777777" w:rsidR="005B35CD" w:rsidRPr="00B82E34" w:rsidRDefault="005B35CD" w:rsidP="00BD2BDD">
            <w:pPr>
              <w:pStyle w:val="Tabletext"/>
              <w:rPr>
                <w:bCs/>
                <w:lang w:val="en-AU"/>
              </w:rPr>
            </w:pPr>
          </w:p>
        </w:tc>
      </w:tr>
    </w:tbl>
    <w:p w14:paraId="2E1B924A" w14:textId="77777777" w:rsidR="005B35CD" w:rsidRDefault="005B35CD" w:rsidP="005B35CD">
      <w:pPr>
        <w:pStyle w:val="BodyText"/>
        <w:rPr>
          <w:lang w:eastAsia="de-DE"/>
        </w:rPr>
        <w:sectPr w:rsidR="005B35CD" w:rsidSect="00C80A77">
          <w:pgSz w:w="16838" w:h="11906" w:orient="landscape" w:code="9"/>
          <w:pgMar w:top="907" w:right="1134" w:bottom="794" w:left="1134" w:header="851" w:footer="851" w:gutter="0"/>
          <w:cols w:space="708"/>
          <w:docGrid w:linePitch="360"/>
        </w:sectPr>
      </w:pPr>
    </w:p>
    <w:p w14:paraId="72C7FC11" w14:textId="77777777" w:rsidR="006C44CF" w:rsidRPr="006C44CF" w:rsidRDefault="006C44CF" w:rsidP="006C44CF">
      <w:pPr>
        <w:pStyle w:val="BodyText"/>
      </w:pPr>
    </w:p>
    <w:p w14:paraId="7D1E1A8C" w14:textId="77777777" w:rsidR="00E8766C" w:rsidRDefault="00E8766C" w:rsidP="008F3E28">
      <w:pPr>
        <w:pStyle w:val="Heading2"/>
      </w:pPr>
      <w:bookmarkStart w:id="125" w:name="_Toc81666358"/>
      <w:bookmarkStart w:id="126" w:name="_Toc83322335"/>
      <w:bookmarkStart w:id="127" w:name="_Toc83322398"/>
      <w:bookmarkStart w:id="128" w:name="_Toc84362705"/>
      <w:r>
        <w:t xml:space="preserve">Competence </w:t>
      </w:r>
      <w:bookmarkEnd w:id="125"/>
      <w:r w:rsidR="00E82752">
        <w:t>levels</w:t>
      </w:r>
      <w:bookmarkEnd w:id="126"/>
      <w:bookmarkEnd w:id="127"/>
      <w:bookmarkEnd w:id="128"/>
    </w:p>
    <w:p w14:paraId="06ED6F2A" w14:textId="3EFDFF22" w:rsidR="006C44CF" w:rsidRDefault="006C44CF" w:rsidP="006C44CF">
      <w:pPr>
        <w:pStyle w:val="BodyText"/>
      </w:pPr>
      <w:r w:rsidRPr="006C44CF">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w:t>
      </w:r>
      <w:r w:rsidR="003F5FBC">
        <w:t xml:space="preserve">Verb taxonomies have been provided with these levels to assist with the creation of detailed </w:t>
      </w:r>
      <w:r w:rsidR="001B1207">
        <w:t xml:space="preserve">learning </w:t>
      </w:r>
      <w:r w:rsidR="001B1207">
        <w:t>objectives.  [</w:t>
      </w:r>
      <w:r w:rsidR="001B1207" w:rsidRPr="00064E5E">
        <w:rPr>
          <w:highlight w:val="yellow"/>
        </w:rPr>
        <w:t>table X refers</w:t>
      </w:r>
      <w:r w:rsidR="001B1207">
        <w:t xml:space="preserve">] </w:t>
      </w:r>
    </w:p>
    <w:p w14:paraId="5DCE4CF0" w14:textId="77777777" w:rsidR="00185B38" w:rsidRPr="00093294" w:rsidRDefault="00185B38" w:rsidP="00577066">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9C0B27">
        <w:rPr>
          <w:i/>
          <w:iCs/>
        </w:rPr>
        <w:t>IALA Guideline 1103 – Train the trainer</w:t>
      </w:r>
      <w:r>
        <w:t xml:space="preserve"> assists instructors with the preparation and development of training courses and is aimed at courses delivered an accredited training organisation.  </w:t>
      </w:r>
    </w:p>
    <w:p w14:paraId="35EFA74C" w14:textId="77777777" w:rsidR="00292C19" w:rsidRDefault="00751C31" w:rsidP="008F3E28">
      <w:pPr>
        <w:pStyle w:val="Heading2"/>
      </w:pPr>
      <w:bookmarkStart w:id="129" w:name="_Toc81666359"/>
      <w:bookmarkStart w:id="130" w:name="_Toc83322336"/>
      <w:bookmarkStart w:id="131" w:name="_Toc83322399"/>
      <w:bookmarkStart w:id="132" w:name="_Toc84362706"/>
      <w:r>
        <w:t>Competence</w:t>
      </w:r>
      <w:r w:rsidR="00670BE4">
        <w:t xml:space="preserve"> tables, teaching aids and references</w:t>
      </w:r>
      <w:bookmarkEnd w:id="129"/>
      <w:bookmarkEnd w:id="130"/>
      <w:bookmarkEnd w:id="131"/>
      <w:bookmarkEnd w:id="132"/>
    </w:p>
    <w:p w14:paraId="45F1D591" w14:textId="77777777" w:rsidR="00292C19" w:rsidRDefault="00292C19" w:rsidP="00292C19">
      <w:pPr>
        <w:pStyle w:val="Heading2separationline"/>
        <w:rPr>
          <w:lang w:eastAsia="de-DE"/>
        </w:rPr>
      </w:pPr>
    </w:p>
    <w:p w14:paraId="699AF609" w14:textId="769AC2DB" w:rsidR="006E0BDC" w:rsidRDefault="00EC5E1D" w:rsidP="00292C19">
      <w:pPr>
        <w:pStyle w:val="BodyText"/>
        <w:rPr>
          <w:lang w:eastAsia="de-DE"/>
        </w:rPr>
      </w:pPr>
      <w:r>
        <w:rPr>
          <w:lang w:eastAsia="de-DE"/>
        </w:rPr>
        <w:t xml:space="preserve">Detailed </w:t>
      </w:r>
      <w:r w:rsidR="00751C31">
        <w:rPr>
          <w:lang w:eastAsia="de-DE"/>
        </w:rPr>
        <w:t>competence</w:t>
      </w:r>
      <w:r>
        <w:rPr>
          <w:lang w:eastAsia="de-DE"/>
        </w:rPr>
        <w:t xml:space="preserve"> tables </w:t>
      </w:r>
      <w:r w:rsidR="00B30F4D">
        <w:rPr>
          <w:lang w:eastAsia="de-DE"/>
        </w:rPr>
        <w:t xml:space="preserve">are provided, </w:t>
      </w:r>
      <w:r w:rsidR="00687067">
        <w:rPr>
          <w:lang w:eastAsia="de-DE"/>
        </w:rPr>
        <w:t>including</w:t>
      </w:r>
      <w:r w:rsidR="00B30F4D">
        <w:rPr>
          <w:lang w:eastAsia="de-DE"/>
        </w:rPr>
        <w:t xml:space="preserve"> competence levels and proposed teaching aids and references.  </w:t>
      </w:r>
      <w:r w:rsidR="00670BE4">
        <w:rPr>
          <w:u w:val="single"/>
        </w:rPr>
        <w:t>T</w:t>
      </w:r>
      <w:r w:rsidR="00670BE4">
        <w:t xml:space="preserve">he training materials prepared (eg course notes, course presentations and reference documents etc) </w:t>
      </w:r>
      <w:r w:rsidR="006E0BDC" w:rsidRPr="00980A30">
        <w:rPr>
          <w:lang w:eastAsia="de-DE"/>
        </w:rPr>
        <w:t>should be consistent with IALA standards and up-to-date taking into account recent changes and industry developments.  These training materials should be available to the student for their reference.</w:t>
      </w:r>
    </w:p>
    <w:p w14:paraId="78DDB9B7" w14:textId="78BE87EF" w:rsidR="00292C19" w:rsidRDefault="00670BE4" w:rsidP="00292C19">
      <w:pPr>
        <w:pStyle w:val="BodyText"/>
      </w:pPr>
      <w:r w:rsidRPr="00F252BC">
        <w:t xml:space="preserve">Where </w:t>
      </w:r>
      <w:commentRangeStart w:id="133"/>
      <w:r w:rsidR="00292EF8">
        <w:t>remote learning</w:t>
      </w:r>
      <w:r w:rsidRPr="00F252BC">
        <w:t xml:space="preserve"> </w:t>
      </w:r>
      <w:commentRangeEnd w:id="133"/>
      <w:r w:rsidR="006E4815">
        <w:rPr>
          <w:rStyle w:val="CommentReference"/>
        </w:rPr>
        <w:commentReference w:id="133"/>
      </w:r>
      <w:r w:rsidRPr="00F252BC">
        <w:t xml:space="preserve">delivery is proposed, </w:t>
      </w:r>
      <w:r>
        <w:t>training organization</w:t>
      </w:r>
      <w:r w:rsidRPr="00F252BC">
        <w:t xml:space="preserve">s </w:t>
      </w:r>
      <w:r>
        <w:t>should consider the necessary adjustments that may be required.</w:t>
      </w:r>
    </w:p>
    <w:p w14:paraId="438ADB37" w14:textId="77777777" w:rsidR="00292EF8" w:rsidRDefault="00292EF8" w:rsidP="00292C19">
      <w:pPr>
        <w:pStyle w:val="BodyText"/>
      </w:pPr>
    </w:p>
    <w:p w14:paraId="6D2AAABF" w14:textId="77777777" w:rsidR="001C6B00" w:rsidRDefault="001C6B00" w:rsidP="008F3E28">
      <w:pPr>
        <w:pStyle w:val="Heading2"/>
      </w:pPr>
      <w:bookmarkStart w:id="134" w:name="_Toc40341886"/>
      <w:bookmarkStart w:id="135" w:name="_Toc62642251"/>
      <w:bookmarkStart w:id="136" w:name="_Toc81666360"/>
      <w:bookmarkStart w:id="137" w:name="_Toc83322337"/>
      <w:bookmarkStart w:id="138" w:name="_Toc83322400"/>
      <w:bookmarkStart w:id="139" w:name="_Toc84362707"/>
      <w:r>
        <w:t xml:space="preserve">Course </w:t>
      </w:r>
      <w:bookmarkEnd w:id="134"/>
      <w:bookmarkEnd w:id="135"/>
      <w:bookmarkEnd w:id="136"/>
      <w:r w:rsidR="0046570A">
        <w:t>review and updating</w:t>
      </w:r>
      <w:bookmarkEnd w:id="137"/>
      <w:bookmarkEnd w:id="138"/>
      <w:bookmarkEnd w:id="139"/>
    </w:p>
    <w:p w14:paraId="18E5589A" w14:textId="77777777" w:rsidR="001C6B00" w:rsidRDefault="001C6B00" w:rsidP="001C6B00">
      <w:pPr>
        <w:pStyle w:val="Heading2separationline"/>
        <w:rPr>
          <w:lang w:eastAsia="de-DE"/>
        </w:rPr>
      </w:pPr>
    </w:p>
    <w:p w14:paraId="3184BF1F" w14:textId="77777777" w:rsidR="00F03EB2" w:rsidRDefault="001C6B00" w:rsidP="001C6B00">
      <w:pPr>
        <w:pStyle w:val="BodyText"/>
        <w:rPr>
          <w:lang w:eastAsia="de-DE"/>
        </w:rPr>
      </w:pPr>
      <w:r>
        <w:rPr>
          <w:lang w:eastAsia="de-DE"/>
        </w:rPr>
        <w:t xml:space="preserve">The course content should be reviewed </w:t>
      </w:r>
      <w:r w:rsidR="00824C25">
        <w:rPr>
          <w:lang w:eastAsia="de-DE"/>
        </w:rPr>
        <w:t>on a regular basis</w:t>
      </w:r>
      <w:r>
        <w:rPr>
          <w:lang w:eastAsia="de-DE"/>
        </w:rPr>
        <w:t xml:space="preserve"> to ensure </w:t>
      </w:r>
      <w:r w:rsidR="00F03EB2">
        <w:rPr>
          <w:lang w:eastAsia="de-DE"/>
        </w:rPr>
        <w:t xml:space="preserve">it </w:t>
      </w:r>
      <w:r w:rsidR="00F03EB2" w:rsidRPr="00DA4ACD">
        <w:t>reflect</w:t>
      </w:r>
      <w:r w:rsidR="00F03EB2">
        <w:t>s</w:t>
      </w:r>
      <w:r w:rsidR="00F03EB2" w:rsidRPr="00DA4ACD">
        <w:t xml:space="preserve"> the current IALA standards, recommendations, guidelines and take</w:t>
      </w:r>
      <w:r w:rsidR="00132459">
        <w:t>s</w:t>
      </w:r>
      <w:r w:rsidR="00F03EB2" w:rsidRPr="00DA4ACD">
        <w:t xml:space="preserve"> into account recent changes and industry developments.</w:t>
      </w:r>
    </w:p>
    <w:p w14:paraId="4CA4E46C" w14:textId="77777777" w:rsidR="00292C19" w:rsidRDefault="001C6B00" w:rsidP="006C44CF">
      <w:pPr>
        <w:pStyle w:val="BodyText"/>
        <w:rPr>
          <w:lang w:eastAsia="de-DE"/>
        </w:rPr>
      </w:pPr>
      <w:r>
        <w:rPr>
          <w:lang w:eastAsia="de-DE"/>
        </w:rPr>
        <w:t>On</w:t>
      </w:r>
      <w:r w:rsidRPr="00447355">
        <w:rPr>
          <w:lang w:eastAsia="de-DE"/>
        </w:rPr>
        <w:t xml:space="preserve"> conclusion of the course</w:t>
      </w:r>
      <w:r>
        <w:rPr>
          <w:lang w:eastAsia="de-DE"/>
        </w:rPr>
        <w:t xml:space="preserve">, a review should be undertaken based on course feedback and observations during course delivery </w:t>
      </w:r>
      <w:r w:rsidRPr="00447355">
        <w:rPr>
          <w:lang w:eastAsia="de-DE"/>
        </w:rPr>
        <w:t xml:space="preserve">to </w:t>
      </w:r>
      <w:r>
        <w:rPr>
          <w:lang w:eastAsia="de-DE"/>
        </w:rPr>
        <w:t xml:space="preserve">identify ongoing improvements and training materials that may need updating.  </w:t>
      </w:r>
    </w:p>
    <w:p w14:paraId="6CDBED1B" w14:textId="77777777" w:rsidR="00C80A77" w:rsidRPr="00093294" w:rsidRDefault="00C80A77" w:rsidP="006C44CF">
      <w:pPr>
        <w:pStyle w:val="BodyText"/>
        <w:rPr>
          <w:lang w:eastAsia="de-DE"/>
        </w:rPr>
      </w:pPr>
    </w:p>
    <w:p w14:paraId="7438C3AE" w14:textId="091AA24E" w:rsidR="007250D4" w:rsidRPr="00A33E17" w:rsidRDefault="007250D4" w:rsidP="007250D4">
      <w:pPr>
        <w:pStyle w:val="Heading1"/>
      </w:pPr>
      <w:bookmarkStart w:id="140" w:name="_Toc419881208"/>
      <w:bookmarkStart w:id="141" w:name="_Toc442348096"/>
      <w:bookmarkStart w:id="142" w:name="_Toc81666367"/>
      <w:bookmarkStart w:id="143" w:name="_Toc84362708"/>
      <w:r w:rsidRPr="00A33E17">
        <w:t>A</w:t>
      </w:r>
      <w:r w:rsidR="002F29B2">
        <w:t>ssessment</w:t>
      </w:r>
      <w:bookmarkEnd w:id="143"/>
      <w:r w:rsidRPr="00A33E17">
        <w:t xml:space="preserve"> </w:t>
      </w:r>
    </w:p>
    <w:p w14:paraId="40B7F13B" w14:textId="77777777" w:rsidR="007250D4" w:rsidRPr="00A33E17" w:rsidRDefault="007250D4" w:rsidP="007250D4">
      <w:pPr>
        <w:pStyle w:val="Heading1separatationline"/>
      </w:pPr>
    </w:p>
    <w:p w14:paraId="6BAE4A8F" w14:textId="0E99940D" w:rsidR="007250D4" w:rsidRDefault="007250D4" w:rsidP="007250D4">
      <w:pPr>
        <w:pStyle w:val="BodyText"/>
      </w:pPr>
      <w:r w:rsidRPr="00A33E17">
        <w:t xml:space="preserve">Student progress should be continually </w:t>
      </w:r>
      <w:r w:rsidR="00E659DB">
        <w:t xml:space="preserve">monitored and </w:t>
      </w:r>
      <w:r w:rsidRPr="00A33E17">
        <w:t xml:space="preserve">assessed, and regular reviews undertaken.  Any problems </w:t>
      </w:r>
      <w:r w:rsidR="000C7BB4">
        <w:t xml:space="preserve">that may arise </w:t>
      </w:r>
      <w:r w:rsidRPr="00A33E17">
        <w:t xml:space="preserve">should be addressed </w:t>
      </w:r>
      <w:r w:rsidR="00C75AA3">
        <w:t>so that</w:t>
      </w:r>
      <w:r w:rsidRPr="00A33E17">
        <w:t xml:space="preserve"> the student </w:t>
      </w:r>
      <w:r w:rsidR="004E7E6D">
        <w:t>can</w:t>
      </w:r>
      <w:r w:rsidR="008E4C85">
        <w:t xml:space="preserve"> </w:t>
      </w:r>
      <w:r w:rsidRPr="00A33E17">
        <w:t>attain the required levels of competence</w:t>
      </w:r>
      <w:r w:rsidR="009B6D68">
        <w:t xml:space="preserve"> and</w:t>
      </w:r>
      <w:r w:rsidRPr="00A33E17">
        <w:t xml:space="preserve"> </w:t>
      </w:r>
      <w:r w:rsidR="00214BA8">
        <w:t>has</w:t>
      </w:r>
      <w:r w:rsidR="003E2B6C">
        <w:t xml:space="preserve"> the opportunity to</w:t>
      </w:r>
      <w:r w:rsidRPr="00A33E17">
        <w:t xml:space="preserve"> meet the course objectives.  </w:t>
      </w:r>
    </w:p>
    <w:p w14:paraId="186F3FE5" w14:textId="77777777" w:rsidR="007250D4" w:rsidRPr="00A33E17" w:rsidRDefault="007250D4" w:rsidP="007250D4">
      <w:pPr>
        <w:pStyle w:val="BodyText"/>
      </w:pPr>
      <w:r w:rsidRPr="00A33E17">
        <w:t xml:space="preserve">Assessments should reflect the level of competence required, as provided in the competence tables for each module.  </w:t>
      </w:r>
    </w:p>
    <w:p w14:paraId="7EF2F60D" w14:textId="2C0A2778" w:rsidR="007250D4" w:rsidRDefault="007250D4" w:rsidP="007250D4">
      <w:pPr>
        <w:pStyle w:val="BodyText"/>
      </w:pPr>
      <w:r w:rsidRPr="00A33E17">
        <w:t xml:space="preserve">The training organisation should determine the assessment methods to be used to ensure competence levels have been attained for each subject of the module course. </w:t>
      </w:r>
      <w:r w:rsidR="00BE312A">
        <w:t>In addition, t</w:t>
      </w:r>
      <w:r w:rsidR="00273E52">
        <w:t xml:space="preserve">he training organisation should have procedures </w:t>
      </w:r>
      <w:r w:rsidR="00DB17AE">
        <w:t>in place</w:t>
      </w:r>
      <w:r w:rsidR="00273E52">
        <w:t xml:space="preserve"> to </w:t>
      </w:r>
      <w:r w:rsidR="00DB17AE">
        <w:t>address</w:t>
      </w:r>
      <w:r w:rsidR="00273E52">
        <w:t xml:space="preserve"> instances where the student is unable to attain the required competence.</w:t>
      </w:r>
    </w:p>
    <w:p w14:paraId="49D643F6" w14:textId="2269A4FD" w:rsidR="007250D4" w:rsidRPr="00A33E17" w:rsidRDefault="007250D4" w:rsidP="007250D4">
      <w:pPr>
        <w:pStyle w:val="BodyText"/>
      </w:pPr>
      <w:r w:rsidRPr="00A33E17">
        <w:t>Assessment results should be recorded and retained</w:t>
      </w:r>
      <w:r w:rsidR="00240D89">
        <w:t xml:space="preserve"> in accordance with national and/or organisational </w:t>
      </w:r>
      <w:r w:rsidR="00240D89">
        <w:t>requirements</w:t>
      </w:r>
      <w:r w:rsidRPr="00A33E17">
        <w:t xml:space="preserve"> as evidence to indicate the </w:t>
      </w:r>
      <w:r w:rsidR="003F7756" w:rsidRPr="00A33E17">
        <w:t>competenc</w:t>
      </w:r>
      <w:r w:rsidR="003F7756">
        <w:t>e</w:t>
      </w:r>
      <w:r w:rsidR="003F7756" w:rsidRPr="00A33E17">
        <w:t xml:space="preserve"> </w:t>
      </w:r>
      <w:r w:rsidRPr="00A33E17">
        <w:t xml:space="preserve">levels that have been attained for each subject of the model course. </w:t>
      </w:r>
    </w:p>
    <w:p w14:paraId="3BFA1C4B" w14:textId="77777777" w:rsidR="007250D4" w:rsidRPr="00A148D2" w:rsidRDefault="007250D4" w:rsidP="007250D4">
      <w:pPr>
        <w:pStyle w:val="BodyText"/>
        <w:rPr>
          <w:highlight w:val="green"/>
        </w:rPr>
      </w:pPr>
    </w:p>
    <w:p w14:paraId="051C409E" w14:textId="77777777" w:rsidR="007250D4" w:rsidRPr="00A148D2" w:rsidRDefault="007250D4" w:rsidP="007250D4">
      <w:pPr>
        <w:pStyle w:val="BodyText"/>
        <w:rPr>
          <w:highlight w:val="green"/>
        </w:rPr>
      </w:pPr>
    </w:p>
    <w:p w14:paraId="27E798EF" w14:textId="77777777" w:rsidR="007250D4" w:rsidRPr="00A148D2" w:rsidRDefault="007250D4" w:rsidP="007250D4">
      <w:pPr>
        <w:pStyle w:val="BodyText"/>
        <w:rPr>
          <w:highlight w:val="green"/>
        </w:rPr>
      </w:pPr>
    </w:p>
    <w:p w14:paraId="7AE2D0C1" w14:textId="4F4379D9" w:rsidR="007250D4" w:rsidRPr="00AF71CA" w:rsidRDefault="007250D4" w:rsidP="007250D4">
      <w:pPr>
        <w:pStyle w:val="Heading1"/>
      </w:pPr>
      <w:bookmarkStart w:id="144" w:name="_Toc84362709"/>
      <w:r w:rsidRPr="00AF71CA">
        <w:lastRenderedPageBreak/>
        <w:t>C</w:t>
      </w:r>
      <w:r w:rsidR="002F29B2">
        <w:t>ertification</w:t>
      </w:r>
      <w:bookmarkEnd w:id="144"/>
    </w:p>
    <w:p w14:paraId="6A6F6456" w14:textId="77777777" w:rsidR="007250D4" w:rsidRPr="00AF71CA" w:rsidRDefault="007250D4" w:rsidP="007250D4">
      <w:pPr>
        <w:pStyle w:val="Heading1separatationline"/>
      </w:pPr>
    </w:p>
    <w:p w14:paraId="4E692A8E" w14:textId="229D87AC" w:rsidR="007250D4" w:rsidRPr="00AF71CA" w:rsidRDefault="007250D4" w:rsidP="007250D4">
      <w:pPr>
        <w:pStyle w:val="BodyText"/>
      </w:pPr>
      <w:r w:rsidRPr="00AF71CA">
        <w:t xml:space="preserve">A course certificate should be issued by the training organisation where a </w:t>
      </w:r>
      <w:r w:rsidR="00241558">
        <w:t xml:space="preserve"> student</w:t>
      </w:r>
      <w:r w:rsidRPr="00AF71CA">
        <w:t>:</w:t>
      </w:r>
    </w:p>
    <w:p w14:paraId="33927855" w14:textId="77777777" w:rsidR="007250D4" w:rsidRPr="00AF71CA" w:rsidRDefault="007250D4" w:rsidP="007250D4">
      <w:pPr>
        <w:pStyle w:val="Bullet1"/>
      </w:pPr>
      <w:r w:rsidRPr="00AF71CA">
        <w:t xml:space="preserve">demonstrates they have the theoretical and practical knowledge, and </w:t>
      </w:r>
    </w:p>
    <w:p w14:paraId="151F1A31" w14:textId="77777777" w:rsidR="007250D4" w:rsidRPr="00AF71CA" w:rsidRDefault="007250D4" w:rsidP="007250D4">
      <w:pPr>
        <w:pStyle w:val="Bullet1"/>
      </w:pPr>
      <w:r w:rsidRPr="00AF71CA">
        <w:t>has passed the appropriate assessments to ensure the student has met the required competency as outlined in this model course.</w:t>
      </w:r>
    </w:p>
    <w:p w14:paraId="653C7DF3" w14:textId="77777777" w:rsidR="007250D4" w:rsidRDefault="007250D4" w:rsidP="00134A60">
      <w:pPr>
        <w:pStyle w:val="BodyText"/>
      </w:pPr>
    </w:p>
    <w:p w14:paraId="5CB8BD4D" w14:textId="06F43554" w:rsidR="007250D4" w:rsidRPr="005A2F8D" w:rsidRDefault="007250D4" w:rsidP="007250D4">
      <w:pPr>
        <w:pStyle w:val="Heading1"/>
      </w:pPr>
      <w:bookmarkStart w:id="145" w:name="_Toc84362710"/>
      <w:commentRangeStart w:id="146"/>
      <w:r w:rsidRPr="005A2F8D">
        <w:t>A</w:t>
      </w:r>
      <w:r w:rsidR="002F29B2" w:rsidRPr="005A2F8D">
        <w:t>cronyms</w:t>
      </w:r>
      <w:commentRangeEnd w:id="146"/>
      <w:r w:rsidR="00F85757" w:rsidRPr="005A2F8D">
        <w:rPr>
          <w:rStyle w:val="CommentReference"/>
          <w:rFonts w:asciiTheme="minorHAnsi" w:eastAsiaTheme="minorHAnsi" w:hAnsiTheme="minorHAnsi" w:cs="Times New Roman"/>
          <w:b w:val="0"/>
          <w:bCs w:val="0"/>
          <w:caps w:val="0"/>
          <w:color w:val="auto"/>
        </w:rPr>
        <w:commentReference w:id="146"/>
      </w:r>
      <w:bookmarkEnd w:id="145"/>
    </w:p>
    <w:p w14:paraId="36430DA3" w14:textId="77777777" w:rsidR="007250D4" w:rsidRPr="00480C58" w:rsidRDefault="007250D4" w:rsidP="007250D4">
      <w:pPr>
        <w:pStyle w:val="Heading1separatationline"/>
      </w:pPr>
    </w:p>
    <w:p w14:paraId="456EF7D0" w14:textId="77777777" w:rsidR="007250D4" w:rsidRPr="00480C58" w:rsidRDefault="007250D4" w:rsidP="007250D4">
      <w:pPr>
        <w:pStyle w:val="Acronym"/>
      </w:pPr>
      <w:r w:rsidRPr="00480C58">
        <w:t>AIS</w:t>
      </w:r>
      <w:r w:rsidRPr="00480C58">
        <w:tab/>
        <w:t>Automatic Identification System(s)</w:t>
      </w:r>
    </w:p>
    <w:p w14:paraId="4D25B8FC" w14:textId="77777777" w:rsidR="007250D4" w:rsidRPr="00480C58" w:rsidRDefault="007250D4" w:rsidP="007250D4">
      <w:pPr>
        <w:pStyle w:val="Acronym"/>
      </w:pPr>
      <w:r w:rsidRPr="00480C58">
        <w:t>APL</w:t>
      </w:r>
      <w:r w:rsidRPr="00480C58">
        <w:tab/>
        <w:t>Accredited Prior Learning</w:t>
      </w:r>
    </w:p>
    <w:p w14:paraId="3B366DE5" w14:textId="77777777" w:rsidR="007250D4" w:rsidRPr="00480C58" w:rsidRDefault="007250D4" w:rsidP="007250D4">
      <w:pPr>
        <w:pStyle w:val="Acronym"/>
      </w:pPr>
      <w:r w:rsidRPr="00480C58">
        <w:t>ARPA</w:t>
      </w:r>
      <w:r w:rsidRPr="00480C58">
        <w:tab/>
        <w:t>Automatic Radar Plotting Aid</w:t>
      </w:r>
    </w:p>
    <w:p w14:paraId="3222B592" w14:textId="77777777" w:rsidR="007250D4" w:rsidRPr="00480C58" w:rsidRDefault="007250D4" w:rsidP="007250D4">
      <w:pPr>
        <w:pStyle w:val="Acronym"/>
      </w:pPr>
      <w:r w:rsidRPr="00480C58">
        <w:t>CCTV</w:t>
      </w:r>
      <w:r w:rsidRPr="00480C58">
        <w:tab/>
        <w:t>Close circuit television</w:t>
      </w:r>
    </w:p>
    <w:p w14:paraId="789C7189" w14:textId="77777777" w:rsidR="007250D4" w:rsidRPr="00480C58" w:rsidRDefault="007250D4" w:rsidP="007250D4">
      <w:pPr>
        <w:pStyle w:val="Acronym"/>
      </w:pPr>
      <w:r w:rsidRPr="00480C58">
        <w:t>COLREGS</w:t>
      </w:r>
      <w:r w:rsidRPr="00480C58">
        <w:tab/>
        <w:t>International Regulations for Preventing Collisions at Sea</w:t>
      </w:r>
    </w:p>
    <w:p w14:paraId="24BC8A42" w14:textId="77777777" w:rsidR="007250D4" w:rsidRPr="00480C58" w:rsidRDefault="007250D4" w:rsidP="007250D4">
      <w:pPr>
        <w:pStyle w:val="Acronym"/>
      </w:pPr>
      <w:r w:rsidRPr="00480C58">
        <w:t>DF</w:t>
      </w:r>
      <w:r w:rsidRPr="00480C58">
        <w:tab/>
        <w:t>Direction Finding</w:t>
      </w:r>
    </w:p>
    <w:p w14:paraId="7010D89F" w14:textId="77777777" w:rsidR="007250D4" w:rsidRPr="00480C58" w:rsidRDefault="007250D4" w:rsidP="007250D4">
      <w:pPr>
        <w:pStyle w:val="Acronym"/>
      </w:pPr>
      <w:r w:rsidRPr="00480C58">
        <w:t>DGNSS</w:t>
      </w:r>
      <w:r w:rsidRPr="00480C58">
        <w:tab/>
        <w:t>Differential Global Navigation Satellite System(s)</w:t>
      </w:r>
    </w:p>
    <w:p w14:paraId="51533303" w14:textId="77777777" w:rsidR="007250D4" w:rsidRPr="00480C58" w:rsidRDefault="007250D4" w:rsidP="007250D4">
      <w:pPr>
        <w:pStyle w:val="Acronym"/>
      </w:pPr>
      <w:r w:rsidRPr="00480C58">
        <w:t>DR</w:t>
      </w:r>
      <w:r w:rsidRPr="00480C58">
        <w:tab/>
        <w:t>Dead reckoning</w:t>
      </w:r>
    </w:p>
    <w:p w14:paraId="7FD8DF9D" w14:textId="77777777" w:rsidR="007250D4" w:rsidRPr="00480C58" w:rsidRDefault="007250D4" w:rsidP="007250D4">
      <w:pPr>
        <w:pStyle w:val="Acronym"/>
      </w:pPr>
      <w:r w:rsidRPr="00480C58">
        <w:t>DSC</w:t>
      </w:r>
      <w:r w:rsidRPr="00480C58">
        <w:tab/>
        <w:t>Digital Selective Calling</w:t>
      </w:r>
    </w:p>
    <w:p w14:paraId="3E078EF5" w14:textId="77777777" w:rsidR="007250D4" w:rsidRPr="00480C58" w:rsidRDefault="007250D4" w:rsidP="007250D4">
      <w:pPr>
        <w:pStyle w:val="Acronym"/>
      </w:pPr>
      <w:r w:rsidRPr="00480C58">
        <w:t>ECDIS</w:t>
      </w:r>
      <w:r w:rsidRPr="00480C58">
        <w:tab/>
        <w:t>Electronic Chart Display and Information System(s)</w:t>
      </w:r>
    </w:p>
    <w:p w14:paraId="43042FD6" w14:textId="77777777" w:rsidR="007250D4" w:rsidRPr="00480C58" w:rsidRDefault="007250D4" w:rsidP="007250D4">
      <w:pPr>
        <w:pStyle w:val="Acronym"/>
      </w:pPr>
      <w:r w:rsidRPr="00480C58">
        <w:t>ECS</w:t>
      </w:r>
      <w:r w:rsidRPr="00480C58">
        <w:tab/>
        <w:t>Electronic Chart System(s)</w:t>
      </w:r>
    </w:p>
    <w:p w14:paraId="12ABEEA0" w14:textId="77777777" w:rsidR="007250D4" w:rsidRPr="00480C58" w:rsidRDefault="007250D4" w:rsidP="007250D4">
      <w:pPr>
        <w:pStyle w:val="Acronym"/>
      </w:pPr>
      <w:r w:rsidRPr="00480C58">
        <w:t>EP</w:t>
      </w:r>
      <w:r w:rsidRPr="00480C58">
        <w:tab/>
        <w:t>Estimated position</w:t>
      </w:r>
    </w:p>
    <w:p w14:paraId="68EE2758" w14:textId="77777777" w:rsidR="007250D4" w:rsidRPr="00480C58" w:rsidRDefault="007250D4" w:rsidP="007250D4">
      <w:pPr>
        <w:pStyle w:val="Acronym"/>
      </w:pPr>
      <w:r w:rsidRPr="00480C58">
        <w:t>ETA</w:t>
      </w:r>
      <w:r w:rsidRPr="00480C58">
        <w:tab/>
        <w:t>Estimated Time of Arrival</w:t>
      </w:r>
    </w:p>
    <w:p w14:paraId="13685627" w14:textId="77777777" w:rsidR="007250D4" w:rsidRPr="00480C58" w:rsidRDefault="007250D4" w:rsidP="007250D4">
      <w:pPr>
        <w:pStyle w:val="Acronym"/>
      </w:pPr>
      <w:r w:rsidRPr="00480C58">
        <w:t>GMDSS</w:t>
      </w:r>
      <w:r w:rsidRPr="00480C58">
        <w:tab/>
      </w:r>
      <w:r w:rsidRPr="00480C58">
        <w:rPr>
          <w:szCs w:val="18"/>
        </w:rPr>
        <w:t>Global Maritime Distress and Safety System</w:t>
      </w:r>
    </w:p>
    <w:p w14:paraId="24BDE153" w14:textId="77777777" w:rsidR="007250D4" w:rsidRPr="00480C58" w:rsidRDefault="007250D4" w:rsidP="007250D4">
      <w:pPr>
        <w:pStyle w:val="Acronym"/>
      </w:pPr>
      <w:r w:rsidRPr="00480C58">
        <w:t>GNSS</w:t>
      </w:r>
      <w:r w:rsidRPr="00480C58">
        <w:tab/>
        <w:t>Global Navigation Satellite System(s)</w:t>
      </w:r>
    </w:p>
    <w:p w14:paraId="2379E7C0" w14:textId="77777777" w:rsidR="007250D4" w:rsidRPr="00480C58" w:rsidRDefault="007250D4" w:rsidP="007250D4">
      <w:pPr>
        <w:pStyle w:val="Acronym"/>
      </w:pPr>
      <w:r w:rsidRPr="00480C58">
        <w:t>IALA</w:t>
      </w:r>
      <w:r w:rsidRPr="00480C58">
        <w:tab/>
      </w:r>
      <w:r w:rsidRPr="00480C58">
        <w:rPr>
          <w:szCs w:val="18"/>
        </w:rPr>
        <w:t>International Association of Marine Aids to Navigation and Lighthouse Authorities - AISM</w:t>
      </w:r>
    </w:p>
    <w:p w14:paraId="16BC65E1" w14:textId="77777777" w:rsidR="007250D4" w:rsidRPr="00480C58" w:rsidRDefault="007250D4" w:rsidP="007250D4">
      <w:pPr>
        <w:pStyle w:val="Acronym"/>
      </w:pPr>
      <w:r w:rsidRPr="00480C58">
        <w:t>ICAO</w:t>
      </w:r>
      <w:r w:rsidRPr="00480C58">
        <w:tab/>
      </w:r>
      <w:r w:rsidRPr="00480C58">
        <w:rPr>
          <w:szCs w:val="18"/>
        </w:rPr>
        <w:t>International Civil Aviation Organization</w:t>
      </w:r>
    </w:p>
    <w:p w14:paraId="549D13E5" w14:textId="77777777" w:rsidR="007250D4" w:rsidRPr="00480C58" w:rsidRDefault="007250D4" w:rsidP="007250D4">
      <w:pPr>
        <w:pStyle w:val="Acronym"/>
      </w:pPr>
      <w:r w:rsidRPr="00480C58">
        <w:t>IELTS</w:t>
      </w:r>
      <w:r w:rsidRPr="00480C58">
        <w:tab/>
        <w:t>International English Language Test System</w:t>
      </w:r>
    </w:p>
    <w:p w14:paraId="29112A02" w14:textId="77777777" w:rsidR="007250D4" w:rsidRPr="00480C58" w:rsidRDefault="007250D4" w:rsidP="007250D4">
      <w:pPr>
        <w:pStyle w:val="Acronym"/>
      </w:pPr>
      <w:r w:rsidRPr="00480C58">
        <w:t>IMO</w:t>
      </w:r>
      <w:r w:rsidRPr="00480C58">
        <w:tab/>
      </w:r>
      <w:r w:rsidRPr="00480C58">
        <w:rPr>
          <w:szCs w:val="18"/>
        </w:rPr>
        <w:t>International Maritime Organization</w:t>
      </w:r>
    </w:p>
    <w:p w14:paraId="12856532" w14:textId="77777777" w:rsidR="007250D4" w:rsidRPr="00480C58" w:rsidRDefault="007250D4" w:rsidP="007250D4">
      <w:pPr>
        <w:pStyle w:val="Acronym"/>
      </w:pPr>
      <w:r w:rsidRPr="00480C58">
        <w:t>ISBN</w:t>
      </w:r>
      <w:r w:rsidRPr="00480C58">
        <w:tab/>
      </w:r>
      <w:r w:rsidRPr="00480C58">
        <w:rPr>
          <w:rFonts w:cstheme="minorBidi"/>
          <w:szCs w:val="22"/>
          <w:lang w:eastAsia="en-US"/>
        </w:rPr>
        <w:t>International Standard Book Number</w:t>
      </w:r>
    </w:p>
    <w:p w14:paraId="2287FA2B" w14:textId="77777777" w:rsidR="007250D4" w:rsidRPr="00480C58" w:rsidRDefault="007250D4" w:rsidP="007250D4">
      <w:pPr>
        <w:pStyle w:val="Acronym"/>
      </w:pPr>
      <w:r w:rsidRPr="00480C58">
        <w:t>ISPS</w:t>
      </w:r>
      <w:r w:rsidRPr="00480C58">
        <w:tab/>
      </w:r>
      <w:r w:rsidRPr="00480C58">
        <w:rPr>
          <w:rFonts w:cstheme="minorBidi"/>
          <w:szCs w:val="22"/>
          <w:lang w:eastAsia="en-US"/>
        </w:rPr>
        <w:t>International Ship and Port Facility Security</w:t>
      </w:r>
      <w:r w:rsidRPr="00480C58">
        <w:t xml:space="preserve"> (Code)</w:t>
      </w:r>
    </w:p>
    <w:p w14:paraId="559516A4" w14:textId="77777777" w:rsidR="007250D4" w:rsidRPr="00480C58" w:rsidRDefault="007250D4" w:rsidP="007250D4">
      <w:pPr>
        <w:pStyle w:val="Acronym"/>
      </w:pPr>
      <w:r w:rsidRPr="00480C58">
        <w:t>Lat</w:t>
      </w:r>
      <w:r w:rsidRPr="00480C58">
        <w:tab/>
        <w:t>Latitude</w:t>
      </w:r>
    </w:p>
    <w:p w14:paraId="5392754F" w14:textId="77777777" w:rsidR="007250D4" w:rsidRPr="00480C58" w:rsidRDefault="007250D4" w:rsidP="007250D4">
      <w:pPr>
        <w:pStyle w:val="Acronym"/>
      </w:pPr>
      <w:r w:rsidRPr="00480C58">
        <w:t>LBP</w:t>
      </w:r>
      <w:r w:rsidRPr="00480C58">
        <w:tab/>
      </w:r>
      <w:r w:rsidRPr="00480C58">
        <w:rPr>
          <w:rFonts w:cstheme="minorBidi"/>
          <w:szCs w:val="22"/>
          <w:lang w:eastAsia="en-US"/>
        </w:rPr>
        <w:t>Length between perpendiculars</w:t>
      </w:r>
    </w:p>
    <w:p w14:paraId="34AB2879" w14:textId="77777777" w:rsidR="007250D4" w:rsidRPr="00480C58" w:rsidRDefault="007250D4" w:rsidP="007250D4">
      <w:pPr>
        <w:pStyle w:val="Acronym"/>
      </w:pPr>
      <w:r w:rsidRPr="00480C58">
        <w:t>LLTV</w:t>
      </w:r>
      <w:r w:rsidRPr="00480C58">
        <w:tab/>
        <w:t>Low light television</w:t>
      </w:r>
    </w:p>
    <w:p w14:paraId="253C7C74" w14:textId="77777777" w:rsidR="007250D4" w:rsidRPr="00480C58" w:rsidRDefault="007250D4" w:rsidP="007250D4">
      <w:pPr>
        <w:pStyle w:val="Acronym"/>
      </w:pPr>
      <w:r w:rsidRPr="00480C58">
        <w:t>LOA</w:t>
      </w:r>
      <w:r w:rsidRPr="00480C58">
        <w:tab/>
        <w:t>Length overall</w:t>
      </w:r>
    </w:p>
    <w:p w14:paraId="1C7F4775" w14:textId="77777777" w:rsidR="007250D4" w:rsidRPr="00480C58" w:rsidRDefault="007250D4" w:rsidP="007250D4">
      <w:pPr>
        <w:pStyle w:val="Acronym"/>
      </w:pPr>
      <w:r w:rsidRPr="00480C58">
        <w:t>LOCODE</w:t>
      </w:r>
      <w:r w:rsidRPr="00480C58">
        <w:tab/>
        <w:t>United Nations Code for Trade and Transport Locations</w:t>
      </w:r>
    </w:p>
    <w:p w14:paraId="59E51AC2" w14:textId="77777777" w:rsidR="007250D4" w:rsidRPr="00480C58" w:rsidRDefault="007250D4" w:rsidP="007250D4">
      <w:pPr>
        <w:pStyle w:val="Acronym"/>
      </w:pPr>
      <w:r w:rsidRPr="00480C58">
        <w:t>Long</w:t>
      </w:r>
      <w:r w:rsidRPr="00480C58">
        <w:tab/>
        <w:t>Longitude</w:t>
      </w:r>
    </w:p>
    <w:p w14:paraId="45407AB7" w14:textId="77777777" w:rsidR="007250D4" w:rsidRPr="00480C58" w:rsidRDefault="007250D4" w:rsidP="007250D4">
      <w:pPr>
        <w:pStyle w:val="Acronym"/>
      </w:pPr>
      <w:r w:rsidRPr="00480C58">
        <w:t>LNG</w:t>
      </w:r>
      <w:r w:rsidRPr="00480C58">
        <w:tab/>
        <w:t>Liquified Nitrogen Gas</w:t>
      </w:r>
    </w:p>
    <w:p w14:paraId="55B08A15" w14:textId="77777777" w:rsidR="007250D4" w:rsidRPr="00480C58" w:rsidRDefault="007250D4" w:rsidP="007250D4">
      <w:pPr>
        <w:pStyle w:val="Acronym"/>
      </w:pPr>
      <w:r w:rsidRPr="00480C58">
        <w:t>LOP</w:t>
      </w:r>
      <w:r w:rsidRPr="00480C58">
        <w:tab/>
        <w:t>Line(s) of position</w:t>
      </w:r>
    </w:p>
    <w:p w14:paraId="70AE2C08" w14:textId="77777777" w:rsidR="007250D4" w:rsidRPr="00480C58" w:rsidRDefault="007250D4" w:rsidP="007250D4">
      <w:pPr>
        <w:pStyle w:val="Acronym"/>
      </w:pPr>
      <w:r w:rsidRPr="00480C58">
        <w:t>LPG</w:t>
      </w:r>
      <w:r w:rsidRPr="00480C58">
        <w:tab/>
        <w:t>Liquified Petroleum Gas</w:t>
      </w:r>
    </w:p>
    <w:p w14:paraId="64DC1807" w14:textId="77777777" w:rsidR="007250D4" w:rsidRPr="00480C58" w:rsidRDefault="007250D4" w:rsidP="007250D4">
      <w:pPr>
        <w:pStyle w:val="Acronym"/>
      </w:pPr>
      <w:r w:rsidRPr="00480C58">
        <w:t>MAS</w:t>
      </w:r>
      <w:r w:rsidRPr="00480C58">
        <w:tab/>
        <w:t>Maritime Assistance Service</w:t>
      </w:r>
    </w:p>
    <w:p w14:paraId="6A92BEC0" w14:textId="77777777" w:rsidR="007250D4" w:rsidRPr="00480C58" w:rsidRDefault="007250D4" w:rsidP="007250D4">
      <w:pPr>
        <w:pStyle w:val="Acronym"/>
      </w:pPr>
      <w:r w:rsidRPr="00480C58">
        <w:t>OJT</w:t>
      </w:r>
      <w:r w:rsidRPr="00480C58">
        <w:tab/>
        <w:t>On-the-Job Training</w:t>
      </w:r>
    </w:p>
    <w:p w14:paraId="1AACAF68" w14:textId="77777777" w:rsidR="007250D4" w:rsidRPr="00480C58" w:rsidRDefault="007250D4" w:rsidP="007250D4">
      <w:pPr>
        <w:pStyle w:val="Acronym"/>
      </w:pPr>
      <w:r w:rsidRPr="00480C58">
        <w:t>PTT</w:t>
      </w:r>
      <w:r w:rsidRPr="00480C58">
        <w:tab/>
        <w:t>Press To Talk</w:t>
      </w:r>
    </w:p>
    <w:p w14:paraId="6DD1F295" w14:textId="77777777" w:rsidR="007250D4" w:rsidRPr="00480C58" w:rsidRDefault="007250D4" w:rsidP="007250D4">
      <w:pPr>
        <w:pStyle w:val="Acronym"/>
      </w:pPr>
      <w:r w:rsidRPr="00480C58">
        <w:t>Racon</w:t>
      </w:r>
      <w:r w:rsidRPr="00480C58">
        <w:tab/>
        <w:t>Radar beacon(s)</w:t>
      </w:r>
    </w:p>
    <w:p w14:paraId="2A543B1C" w14:textId="77777777" w:rsidR="007250D4" w:rsidRPr="00480C58" w:rsidRDefault="007250D4" w:rsidP="007250D4">
      <w:pPr>
        <w:pStyle w:val="Acronym"/>
      </w:pPr>
      <w:r w:rsidRPr="00480C58">
        <w:t>Ramark</w:t>
      </w:r>
      <w:r w:rsidRPr="00480C58">
        <w:tab/>
        <w:t>Radar mark(s)</w:t>
      </w:r>
    </w:p>
    <w:p w14:paraId="7C6C7A1C" w14:textId="77777777" w:rsidR="007250D4" w:rsidRPr="00480C58" w:rsidRDefault="007250D4" w:rsidP="007250D4">
      <w:pPr>
        <w:pStyle w:val="Acronym"/>
      </w:pPr>
      <w:r w:rsidRPr="00480C58">
        <w:t>ROC</w:t>
      </w:r>
      <w:r w:rsidRPr="00480C58">
        <w:tab/>
        <w:t>Restricted Operator’s Certificate (GMDSS)</w:t>
      </w:r>
    </w:p>
    <w:p w14:paraId="68957550" w14:textId="77777777" w:rsidR="007250D4" w:rsidRPr="00480C58" w:rsidRDefault="007250D4" w:rsidP="007250D4">
      <w:pPr>
        <w:pStyle w:val="Acronym"/>
      </w:pPr>
      <w:r w:rsidRPr="00480C58">
        <w:t>Ro-ro</w:t>
      </w:r>
      <w:r w:rsidRPr="00480C58">
        <w:tab/>
        <w:t>Roll on – roll off</w:t>
      </w:r>
    </w:p>
    <w:p w14:paraId="48C262B1" w14:textId="77777777" w:rsidR="007250D4" w:rsidRPr="00480C58" w:rsidRDefault="007250D4" w:rsidP="007250D4">
      <w:pPr>
        <w:pStyle w:val="Acronym"/>
      </w:pPr>
      <w:r w:rsidRPr="00480C58">
        <w:t>RR</w:t>
      </w:r>
      <w:r w:rsidRPr="00480C58">
        <w:tab/>
        <w:t>Radio Regulations</w:t>
      </w:r>
    </w:p>
    <w:p w14:paraId="6450F7F7" w14:textId="77777777" w:rsidR="007250D4" w:rsidRPr="00480C58" w:rsidRDefault="007250D4" w:rsidP="007250D4">
      <w:pPr>
        <w:pStyle w:val="Acronym"/>
      </w:pPr>
      <w:r w:rsidRPr="00480C58">
        <w:t>SAR</w:t>
      </w:r>
      <w:r w:rsidRPr="00480C58">
        <w:tab/>
        <w:t>Search and Rescue</w:t>
      </w:r>
    </w:p>
    <w:p w14:paraId="1145AC81" w14:textId="77777777" w:rsidR="007250D4" w:rsidRPr="00480C58" w:rsidRDefault="007250D4" w:rsidP="007250D4">
      <w:pPr>
        <w:pStyle w:val="Acronym"/>
      </w:pPr>
      <w:r w:rsidRPr="00480C58">
        <w:t>SMCP</w:t>
      </w:r>
      <w:r w:rsidRPr="00480C58">
        <w:tab/>
        <w:t>Standard Marine Communication Phrases (IMO)</w:t>
      </w:r>
    </w:p>
    <w:p w14:paraId="38F78850" w14:textId="77777777" w:rsidR="007250D4" w:rsidRPr="00480C58" w:rsidRDefault="007250D4" w:rsidP="007250D4">
      <w:pPr>
        <w:pStyle w:val="Acronym"/>
      </w:pPr>
      <w:r w:rsidRPr="00480C58">
        <w:lastRenderedPageBreak/>
        <w:t>STCW</w:t>
      </w:r>
      <w:r w:rsidRPr="00480C58">
        <w:tab/>
        <w:t>Standards of Training, Certification and Watchkeeping of Seafarers, 1978, as amended</w:t>
      </w:r>
    </w:p>
    <w:p w14:paraId="6EAFAF1A" w14:textId="7D21C285" w:rsidR="00F85757" w:rsidRDefault="007250D4" w:rsidP="007250D4">
      <w:pPr>
        <w:pStyle w:val="Acronym"/>
        <w:rPr>
          <w:ins w:id="147" w:author="Jillian Carson-Jackson" w:date="2021-10-05T19:26:00Z"/>
        </w:rPr>
      </w:pPr>
      <w:r w:rsidRPr="00480C58">
        <w:t>VHF</w:t>
      </w:r>
      <w:ins w:id="148" w:author="Jillian Carson-Jackson" w:date="2021-10-05T19:26:00Z">
        <w:r w:rsidR="00F85757" w:rsidRPr="00F85757">
          <w:rPr>
            <w:szCs w:val="18"/>
          </w:rPr>
          <w:t xml:space="preserve"> </w:t>
        </w:r>
      </w:ins>
      <w:ins w:id="149" w:author="Jillian Carson-Jackson" w:date="2021-10-05T19:27:00Z">
        <w:r w:rsidR="00F85757">
          <w:rPr>
            <w:szCs w:val="18"/>
          </w:rPr>
          <w:tab/>
        </w:r>
      </w:ins>
      <w:ins w:id="150" w:author="Jillian Carson-Jackson" w:date="2021-10-05T19:26:00Z">
        <w:r w:rsidR="00F85757" w:rsidRPr="00480C58">
          <w:rPr>
            <w:szCs w:val="18"/>
          </w:rPr>
          <w:t>Very High Frequency (30 MHz to 300 MHz)</w:t>
        </w:r>
      </w:ins>
    </w:p>
    <w:p w14:paraId="0B35286D" w14:textId="2D3DD655" w:rsidR="007250D4" w:rsidRPr="00480C58" w:rsidRDefault="00F85757" w:rsidP="007250D4">
      <w:pPr>
        <w:pStyle w:val="Acronym"/>
      </w:pPr>
      <w:ins w:id="151" w:author="Jillian Carson-Jackson" w:date="2021-10-05T19:26:00Z">
        <w:r>
          <w:t>VDES</w:t>
        </w:r>
        <w:r>
          <w:tab/>
          <w:t xml:space="preserve">VHF Data Exchange System </w:t>
        </w:r>
      </w:ins>
      <w:r w:rsidR="007250D4" w:rsidRPr="00480C58">
        <w:tab/>
      </w:r>
      <w:del w:id="152" w:author="Jillian Carson-Jackson" w:date="2021-10-05T19:26:00Z">
        <w:r w:rsidR="007250D4" w:rsidRPr="00480C58" w:rsidDel="00F85757">
          <w:rPr>
            <w:szCs w:val="18"/>
          </w:rPr>
          <w:delText>Very High Frequency (30 MHz to 300 MHz)</w:delText>
        </w:r>
      </w:del>
    </w:p>
    <w:p w14:paraId="115C9C64" w14:textId="77777777" w:rsidR="007250D4" w:rsidRPr="00480C58" w:rsidRDefault="007250D4" w:rsidP="007250D4">
      <w:pPr>
        <w:pStyle w:val="Acronym"/>
      </w:pPr>
      <w:r w:rsidRPr="00480C58">
        <w:t>VTMIS</w:t>
      </w:r>
      <w:r w:rsidRPr="00480C58">
        <w:tab/>
        <w:t>Vessel Traffic Management Information System(s)</w:t>
      </w:r>
    </w:p>
    <w:p w14:paraId="28E8640C" w14:textId="77777777" w:rsidR="007250D4" w:rsidRPr="00480C58" w:rsidRDefault="007250D4" w:rsidP="007250D4">
      <w:pPr>
        <w:pStyle w:val="Acronym"/>
      </w:pPr>
      <w:r w:rsidRPr="00480C58">
        <w:t>VTS</w:t>
      </w:r>
      <w:r w:rsidRPr="00480C58">
        <w:tab/>
        <w:t>Vessel Traffic Services</w:t>
      </w:r>
    </w:p>
    <w:p w14:paraId="7652F147" w14:textId="77777777" w:rsidR="007250D4" w:rsidRDefault="007250D4" w:rsidP="00134A60">
      <w:pPr>
        <w:pStyle w:val="BodyText"/>
        <w:rPr>
          <w:ins w:id="153" w:author="Abercrombie, Kerrie" w:date="2021-09-27T10:06:00Z"/>
        </w:rPr>
      </w:pPr>
    </w:p>
    <w:p w14:paraId="66FF3796" w14:textId="77777777" w:rsidR="007250D4" w:rsidRDefault="007250D4" w:rsidP="00134A60">
      <w:pPr>
        <w:pStyle w:val="BodyText"/>
      </w:pPr>
    </w:p>
    <w:p w14:paraId="68046D00" w14:textId="77777777" w:rsidR="00D90489" w:rsidDel="007250D4" w:rsidRDefault="00D90489" w:rsidP="00D90489">
      <w:pPr>
        <w:pStyle w:val="Heading1"/>
        <w:rPr>
          <w:del w:id="154" w:author="Abercrombie, Kerrie" w:date="2021-09-27T10:06:00Z"/>
        </w:rPr>
      </w:pPr>
      <w:bookmarkStart w:id="155" w:name="_Toc81666368"/>
      <w:bookmarkStart w:id="156" w:name="_Toc83322342"/>
      <w:bookmarkStart w:id="157" w:name="_Toc83322405"/>
      <w:bookmarkStart w:id="158" w:name="_Toc83629958"/>
      <w:bookmarkStart w:id="159" w:name="_Toc83630876"/>
      <w:bookmarkStart w:id="160" w:name="_Toc83631479"/>
      <w:bookmarkStart w:id="161" w:name="_Toc83631599"/>
      <w:bookmarkStart w:id="162" w:name="_Toc83666924"/>
      <w:bookmarkStart w:id="163" w:name="_Toc83668207"/>
      <w:bookmarkStart w:id="164" w:name="_Toc83668233"/>
      <w:bookmarkStart w:id="165" w:name="_Toc84354896"/>
      <w:bookmarkStart w:id="166" w:name="_Toc84362497"/>
      <w:bookmarkStart w:id="167" w:name="_Toc84362711"/>
      <w:bookmarkEnd w:id="140"/>
      <w:bookmarkEnd w:id="141"/>
      <w:bookmarkEnd w:id="142"/>
      <w:del w:id="168" w:author="Abercrombie, Kerrie" w:date="2021-09-27T10:06:00Z">
        <w:r w:rsidDel="007250D4">
          <w:delText>VALIDATION</w:delText>
        </w:r>
        <w:bookmarkEnd w:id="155"/>
        <w:bookmarkEnd w:id="156"/>
        <w:bookmarkEnd w:id="157"/>
        <w:bookmarkEnd w:id="158"/>
        <w:bookmarkEnd w:id="159"/>
        <w:bookmarkEnd w:id="160"/>
        <w:bookmarkEnd w:id="161"/>
        <w:bookmarkEnd w:id="162"/>
        <w:bookmarkEnd w:id="163"/>
        <w:bookmarkEnd w:id="164"/>
        <w:bookmarkEnd w:id="165"/>
        <w:bookmarkEnd w:id="166"/>
        <w:bookmarkEnd w:id="167"/>
      </w:del>
    </w:p>
    <w:p w14:paraId="0CD68E57" w14:textId="77777777" w:rsidR="00D90489" w:rsidDel="007250D4" w:rsidRDefault="00D90489" w:rsidP="00D90489">
      <w:pPr>
        <w:pStyle w:val="Heading1separatationline"/>
        <w:rPr>
          <w:del w:id="169" w:author="Abercrombie, Kerrie" w:date="2021-09-27T10:06:00Z"/>
        </w:rPr>
      </w:pPr>
    </w:p>
    <w:p w14:paraId="1E1F6451" w14:textId="77777777" w:rsidR="00D90489" w:rsidRPr="00D90489" w:rsidDel="007250D4" w:rsidRDefault="00D90489" w:rsidP="00D90489">
      <w:pPr>
        <w:pStyle w:val="BodyText"/>
        <w:rPr>
          <w:del w:id="170" w:author="Abercrombie, Kerrie" w:date="2021-09-27T10:06:00Z"/>
        </w:rPr>
      </w:pPr>
      <w:del w:id="171" w:author="Abercrombie, Kerrie" w:date="2021-09-27T10:06:00Z">
        <w:r w:rsidRPr="00D90489" w:rsidDel="007250D4">
          <w:delText xml:space="preserve">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w:delText>
        </w:r>
        <w:commentRangeStart w:id="172"/>
        <w:commentRangeStart w:id="173"/>
        <w:r w:rsidRPr="00D90489" w:rsidDel="007250D4">
          <w:delText>contents.</w:delText>
        </w:r>
        <w:commentRangeEnd w:id="172"/>
        <w:r w:rsidR="002D1481" w:rsidDel="007250D4">
          <w:rPr>
            <w:rStyle w:val="CommentReference"/>
          </w:rPr>
          <w:commentReference w:id="172"/>
        </w:r>
        <w:commentRangeEnd w:id="173"/>
        <w:r w:rsidR="00AB1A05" w:rsidDel="007250D4">
          <w:rPr>
            <w:rStyle w:val="CommentReference"/>
          </w:rPr>
          <w:commentReference w:id="173"/>
        </w:r>
      </w:del>
    </w:p>
    <w:p w14:paraId="3558408F" w14:textId="77777777" w:rsidR="00465491" w:rsidRPr="00093294" w:rsidRDefault="00465491" w:rsidP="00835E5C">
      <w:pPr>
        <w:pStyle w:val="Part"/>
        <w:numPr>
          <w:ilvl w:val="0"/>
          <w:numId w:val="0"/>
        </w:numPr>
        <w:rPr>
          <w:lang w:eastAsia="de-DE"/>
        </w:rPr>
      </w:pPr>
    </w:p>
    <w:sectPr w:rsidR="00465491" w:rsidRPr="00093294" w:rsidSect="0002067D">
      <w:headerReference w:type="default" r:id="rId25"/>
      <w:footerReference w:type="default" r:id="rId26"/>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Jillian Carson-Jackson" w:date="2021-09-08T20:07:00Z" w:initials="JCJ">
    <w:p w14:paraId="0AF0D8D3" w14:textId="77777777" w:rsidR="00E11E10" w:rsidRDefault="00E11E10">
      <w:pPr>
        <w:pStyle w:val="CommentText"/>
      </w:pPr>
      <w:r>
        <w:rPr>
          <w:rStyle w:val="CommentReference"/>
        </w:rPr>
        <w:annotationRef/>
      </w:r>
      <w:r>
        <w:t xml:space="preserve">Confirm with IALA Secretariat </w:t>
      </w:r>
    </w:p>
  </w:comment>
  <w:comment w:id="22" w:author="Jillian Carson-Jackson" w:date="2021-09-08T20:11:00Z" w:initials="JCJ">
    <w:p w14:paraId="5C345A12" w14:textId="77777777" w:rsidR="00E678AD" w:rsidRDefault="00E11E10">
      <w:pPr>
        <w:pStyle w:val="CommentText"/>
      </w:pPr>
      <w:r>
        <w:rPr>
          <w:rStyle w:val="CommentReference"/>
        </w:rPr>
        <w:annotationRef/>
      </w:r>
      <w:r>
        <w:t>To be confirmed with IALA Secretariat / confirmation with other IALA Model Courses</w:t>
      </w:r>
    </w:p>
    <w:p w14:paraId="2D7C7546" w14:textId="77777777" w:rsidR="00E678AD" w:rsidRDefault="00E678AD">
      <w:pPr>
        <w:pStyle w:val="CommentText"/>
      </w:pPr>
      <w:r>
        <w:t xml:space="preserve">Could be moved to under ‘purpose of the model course’ </w:t>
      </w:r>
    </w:p>
    <w:p w14:paraId="33C822F5" w14:textId="56578C5F" w:rsidR="00E11E10" w:rsidRDefault="00E678AD">
      <w:pPr>
        <w:pStyle w:val="CommentText"/>
      </w:pPr>
      <w:r>
        <w:t>Confirm text with R0103</w:t>
      </w:r>
      <w:r w:rsidR="00E11E10">
        <w:t xml:space="preserve"> </w:t>
      </w:r>
    </w:p>
  </w:comment>
  <w:comment w:id="23" w:author="Jillian Carson-Jackson" w:date="2021-10-05T19:36:00Z" w:initials="JCJ">
    <w:p w14:paraId="34365FFF" w14:textId="77777777" w:rsidR="00D24C0B" w:rsidRDefault="00D24C0B" w:rsidP="00D24C0B">
      <w:pPr>
        <w:autoSpaceDE w:val="0"/>
        <w:autoSpaceDN w:val="0"/>
        <w:adjustRightInd w:val="0"/>
        <w:rPr>
          <w:rFonts w:ascii="CIDFont+F1" w:hAnsi="CIDFont+F1" w:cs="CIDFont+F1"/>
          <w:sz w:val="22"/>
          <w:szCs w:val="22"/>
          <w:lang w:val="en-US" w:eastAsia="en-US"/>
        </w:rPr>
      </w:pPr>
      <w:r>
        <w:rPr>
          <w:rStyle w:val="CommentReference"/>
        </w:rPr>
        <w:annotationRef/>
      </w:r>
      <w:r>
        <w:t xml:space="preserve">R0103 - </w:t>
      </w:r>
      <w:r>
        <w:rPr>
          <w:rFonts w:ascii="CIDFont+F2" w:hAnsi="CIDFont+F2" w:cs="CIDFont+F2"/>
          <w:sz w:val="22"/>
          <w:szCs w:val="22"/>
          <w:lang w:val="en-US" w:eastAsia="en-US"/>
        </w:rPr>
        <w:t xml:space="preserve">RECOMMENDS </w:t>
      </w:r>
      <w:r>
        <w:rPr>
          <w:rFonts w:ascii="CIDFont+F1" w:hAnsi="CIDFont+F1" w:cs="CIDFont+F1"/>
          <w:sz w:val="22"/>
          <w:szCs w:val="22"/>
          <w:lang w:val="en-US" w:eastAsia="en-US"/>
        </w:rPr>
        <w:t>that competent authorities and VTS authorities implement and establish VTS training and</w:t>
      </w:r>
    </w:p>
    <w:p w14:paraId="250D87CA" w14:textId="77777777" w:rsidR="00D24C0B" w:rsidRDefault="00D24C0B" w:rsidP="00D24C0B">
      <w:pPr>
        <w:autoSpaceDE w:val="0"/>
        <w:autoSpaceDN w:val="0"/>
        <w:adjustRightInd w:val="0"/>
        <w:rPr>
          <w:rFonts w:ascii="CIDFont+F1" w:hAnsi="CIDFont+F1" w:cs="CIDFont+F1"/>
          <w:sz w:val="22"/>
          <w:szCs w:val="22"/>
          <w:lang w:val="en-US" w:eastAsia="en-US"/>
        </w:rPr>
      </w:pPr>
      <w:r>
        <w:rPr>
          <w:rFonts w:ascii="CIDFont+F1" w:hAnsi="CIDFont+F1" w:cs="CIDFont+F1"/>
          <w:sz w:val="22"/>
          <w:szCs w:val="22"/>
          <w:lang w:val="en-US" w:eastAsia="en-US"/>
        </w:rPr>
        <w:t>certification in a standardised and harmonised manner in accordance with the guidelines and model</w:t>
      </w:r>
    </w:p>
    <w:p w14:paraId="123EF303" w14:textId="131F152C" w:rsidR="00D24C0B" w:rsidRDefault="00D24C0B" w:rsidP="00D24C0B">
      <w:pPr>
        <w:pStyle w:val="CommentText"/>
      </w:pPr>
      <w:r>
        <w:rPr>
          <w:rFonts w:ascii="CIDFont+F1" w:hAnsi="CIDFont+F1" w:cs="CIDFont+F1"/>
          <w:sz w:val="22"/>
          <w:szCs w:val="22"/>
          <w:lang w:val="en-US" w:eastAsia="en-US"/>
        </w:rPr>
        <w:t>courses developed by IALA.</w:t>
      </w:r>
    </w:p>
  </w:comment>
  <w:comment w:id="40" w:author="Jillian Carson-Jackson" w:date="2021-09-27T19:26:00Z" w:initials="JCJ">
    <w:p w14:paraId="718E7EC8" w14:textId="3D79DAA0" w:rsidR="006A5946" w:rsidRDefault="006A5946">
      <w:pPr>
        <w:pStyle w:val="CommentText"/>
      </w:pPr>
      <w:r>
        <w:rPr>
          <w:rStyle w:val="CommentReference"/>
        </w:rPr>
        <w:annotationRef/>
      </w:r>
      <w:r>
        <w:t xml:space="preserve">Need to complete the new table based on the modules </w:t>
      </w:r>
    </w:p>
  </w:comment>
  <w:comment w:id="133" w:author="Jillian Carson-Jackson" w:date="2021-10-05T21:14:00Z" w:initials="JCJ">
    <w:p w14:paraId="68C35E99" w14:textId="6047D5BB" w:rsidR="006E4815" w:rsidRDefault="006E4815">
      <w:pPr>
        <w:pStyle w:val="CommentText"/>
      </w:pPr>
      <w:r>
        <w:rPr>
          <w:rStyle w:val="CommentReference"/>
        </w:rPr>
        <w:annotationRef/>
      </w:r>
      <w:r>
        <w:t>Confirm if we need to add the definition, noting it is now in the revised G1014</w:t>
      </w:r>
    </w:p>
  </w:comment>
  <w:comment w:id="146" w:author="Jillian Carson-Jackson" w:date="2021-10-05T19:27:00Z" w:initials="JCJ">
    <w:p w14:paraId="22A07BBB" w14:textId="64AF2710" w:rsidR="00F85757" w:rsidRDefault="00F85757">
      <w:pPr>
        <w:pStyle w:val="CommentText"/>
      </w:pPr>
      <w:r>
        <w:rPr>
          <w:rStyle w:val="CommentReference"/>
        </w:rPr>
        <w:annotationRef/>
      </w:r>
      <w:r>
        <w:t>Revise acronym list once course review is complete</w:t>
      </w:r>
    </w:p>
  </w:comment>
  <w:comment w:id="172" w:author="Jillian Carson-Jackson" w:date="2021-08-28T16:28:00Z" w:initials="JCJ">
    <w:p w14:paraId="14C9BA1B" w14:textId="77777777" w:rsidR="00E11E10" w:rsidRDefault="00E11E10">
      <w:pPr>
        <w:pStyle w:val="CommentText"/>
      </w:pPr>
      <w:r>
        <w:rPr>
          <w:rStyle w:val="CommentReference"/>
        </w:rPr>
        <w:annotationRef/>
      </w:r>
      <w:r>
        <w:t xml:space="preserve">Validation of revision to be confirmed through proposed VTS Trainer workshop(s). </w:t>
      </w:r>
    </w:p>
  </w:comment>
  <w:comment w:id="173" w:author="Jillian Carson-Jackson" w:date="2021-09-08T21:27:00Z" w:initials="JCJ">
    <w:p w14:paraId="19F55DBA" w14:textId="77777777" w:rsidR="00E11E10" w:rsidRDefault="00E11E10">
      <w:pPr>
        <w:pStyle w:val="CommentText"/>
      </w:pPr>
      <w:r>
        <w:rPr>
          <w:rStyle w:val="CommentReference"/>
        </w:rPr>
        <w:annotationRef/>
      </w:r>
      <w:r>
        <w:t xml:space="preserve">Proposed this is not needed - To confirm with IALA WWA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F0D8D3" w15:done="0"/>
  <w15:commentEx w15:paraId="33C822F5" w15:done="0"/>
  <w15:commentEx w15:paraId="123EF303" w15:paraIdParent="33C822F5" w15:done="0"/>
  <w15:commentEx w15:paraId="718E7EC8" w15:done="0"/>
  <w15:commentEx w15:paraId="68C35E99" w15:done="0"/>
  <w15:commentEx w15:paraId="22A07BBB" w15:done="0"/>
  <w15:commentEx w15:paraId="14C9BA1B" w15:done="0"/>
  <w15:commentEx w15:paraId="19F55D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727AD" w16cex:dateUtc="2021-10-05T08:36:00Z"/>
  <w16cex:commentExtensible w16cex:durableId="24FC9971" w16cex:dateUtc="2021-09-27T09:26:00Z"/>
  <w16cex:commentExtensible w16cex:durableId="25073EB0" w16cex:dateUtc="2021-10-05T10:14:00Z"/>
  <w16cex:commentExtensible w16cex:durableId="25072596" w16cex:dateUtc="2021-10-05T0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F0D8D3" w16cid:durableId="24FC9676"/>
  <w16cid:commentId w16cid:paraId="33C822F5" w16cid:durableId="24FC967A"/>
  <w16cid:commentId w16cid:paraId="123EF303" w16cid:durableId="250727AD"/>
  <w16cid:commentId w16cid:paraId="718E7EC8" w16cid:durableId="24FC9971"/>
  <w16cid:commentId w16cid:paraId="68C35E99" w16cid:durableId="25073EB0"/>
  <w16cid:commentId w16cid:paraId="22A07BBB" w16cid:durableId="25072596"/>
  <w16cid:commentId w16cid:paraId="14C9BA1B" w16cid:durableId="24FC96B0"/>
  <w16cid:commentId w16cid:paraId="19F55DBA" w16cid:durableId="24FC96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D3612" w14:textId="77777777" w:rsidR="004615F4" w:rsidRDefault="004615F4" w:rsidP="003274DB">
      <w:r>
        <w:separator/>
      </w:r>
    </w:p>
    <w:p w14:paraId="15F04787" w14:textId="77777777" w:rsidR="004615F4" w:rsidRDefault="004615F4"/>
    <w:p w14:paraId="3DF4CA9A" w14:textId="77777777" w:rsidR="004615F4" w:rsidRDefault="004615F4"/>
    <w:p w14:paraId="730D5780" w14:textId="77777777" w:rsidR="004615F4" w:rsidRDefault="004615F4"/>
  </w:endnote>
  <w:endnote w:type="continuationSeparator" w:id="0">
    <w:p w14:paraId="517B3181" w14:textId="77777777" w:rsidR="004615F4" w:rsidRDefault="004615F4" w:rsidP="003274DB">
      <w:r>
        <w:continuationSeparator/>
      </w:r>
    </w:p>
    <w:p w14:paraId="7E26F747" w14:textId="77777777" w:rsidR="004615F4" w:rsidRDefault="004615F4"/>
    <w:p w14:paraId="37E961B2" w14:textId="77777777" w:rsidR="004615F4" w:rsidRDefault="004615F4"/>
    <w:p w14:paraId="0F55A9BB" w14:textId="77777777" w:rsidR="004615F4" w:rsidRDefault="004615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CIDFont+F1">
    <w:altName w:val="Calibri"/>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6640" w14:textId="77777777" w:rsidR="00E11E10" w:rsidRPr="00AC24F4" w:rsidRDefault="00E11E10"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032E6C96" w14:textId="77777777" w:rsidR="00E11E10" w:rsidRPr="00AC24F4" w:rsidRDefault="00E11E10"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270866F9" w14:textId="77777777" w:rsidR="00E11E10" w:rsidRPr="004B6107" w:rsidRDefault="00E11E10"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86325F2" w14:textId="77777777" w:rsidR="00E11E10" w:rsidRPr="004B6107" w:rsidRDefault="00E11E10"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EB363F8" w14:textId="77777777" w:rsidR="00E11E10" w:rsidRPr="00ED2A8D" w:rsidRDefault="00E11E10"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AU" w:eastAsia="en-AU"/>
      </w:rPr>
      <mc:AlternateContent>
        <mc:Choice Requires="wps">
          <w:drawing>
            <wp:anchor distT="0" distB="0" distL="114300" distR="114300" simplePos="0" relativeHeight="251662848" behindDoc="0" locked="0" layoutInCell="1" allowOverlap="1" wp14:anchorId="4B45EF15" wp14:editId="54F1E6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0E62D4" id="Connecteur droit 11"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B46D2" w14:textId="77777777" w:rsidR="00E11E10" w:rsidRPr="003028AF" w:rsidRDefault="00E11E10" w:rsidP="003028AF">
    <w:pPr>
      <w:pStyle w:val="Footer"/>
      <w:rPr>
        <w:sz w:val="15"/>
        <w:szCs w:val="15"/>
      </w:rPr>
    </w:pPr>
  </w:p>
  <w:p w14:paraId="11B8DA35" w14:textId="77777777" w:rsidR="00E11E10" w:rsidRDefault="00E11E10" w:rsidP="00AB4A21">
    <w:pPr>
      <w:pStyle w:val="Footerportrait"/>
    </w:pPr>
  </w:p>
  <w:p w14:paraId="7B97D6A7" w14:textId="0DDE6D3B" w:rsidR="00E11E10" w:rsidRPr="009D6D6A" w:rsidRDefault="00E11E10"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60341F">
      <w:t>Error! No text of specified style in document.</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60341F">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0341F">
      <w:rPr>
        <w:b w:val="0"/>
      </w:rPr>
      <w:t>Vessel Traffic Services Operator Training</w:t>
    </w:r>
    <w:r w:rsidRPr="009D6D6A">
      <w:rPr>
        <w:b w:val="0"/>
      </w:rPr>
      <w:fldChar w:fldCharType="end"/>
    </w:r>
    <w:r w:rsidRPr="009D6D6A">
      <w:rPr>
        <w:b w:val="0"/>
      </w:rPr>
      <w:tab/>
    </w:r>
  </w:p>
  <w:p w14:paraId="0B12B5BD" w14:textId="77777777" w:rsidR="00E11E10" w:rsidRPr="009D6D6A" w:rsidRDefault="00E11E10"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4A26F3">
      <w:rPr>
        <w:rStyle w:val="PageNumber"/>
        <w:noProof/>
        <w:color w:val="00558C"/>
        <w:szCs w:val="15"/>
      </w:rPr>
      <w:t>3</w:t>
    </w:r>
    <w:r w:rsidRPr="009D6D6A">
      <w:rPr>
        <w:rStyle w:val="PageNumber"/>
        <w:color w:val="00558C"/>
        <w:szCs w:val="15"/>
      </w:rPr>
      <w:fldChar w:fldCharType="end"/>
    </w:r>
  </w:p>
  <w:p w14:paraId="67D2CAE1" w14:textId="40C0C27D" w:rsidR="00E11E10" w:rsidRPr="003028AF" w:rsidRDefault="00E11E10"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60341F" w:rsidRPr="0060341F">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60341F" w:rsidRPr="0060341F">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0C82D" w14:textId="77777777" w:rsidR="00E11E10" w:rsidRPr="007A6476" w:rsidRDefault="00E11E10" w:rsidP="007A6476">
    <w:pPr>
      <w:pStyle w:val="Footer"/>
      <w:rPr>
        <w:sz w:val="15"/>
        <w:szCs w:val="15"/>
      </w:rPr>
    </w:pPr>
  </w:p>
  <w:p w14:paraId="176C2A4F" w14:textId="77777777" w:rsidR="00E11E10" w:rsidRDefault="00E11E10" w:rsidP="007A6476">
    <w:pPr>
      <w:pStyle w:val="Footerportrait"/>
    </w:pPr>
  </w:p>
  <w:p w14:paraId="2B9FE8E0" w14:textId="55BD3B6F" w:rsidR="00E11E10" w:rsidRPr="009D6D6A" w:rsidRDefault="00E11E10"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60341F">
      <w:rPr>
        <w:b w:val="0"/>
        <w:bCs/>
        <w:noProof/>
        <w:szCs w:val="15"/>
        <w:lang w:val="en-US"/>
      </w:rPr>
      <w:t>Error! No text of specified style in document.</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60341F">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0341F">
      <w:rPr>
        <w:b w:val="0"/>
        <w:noProof/>
      </w:rPr>
      <w:t>Vessel Traffic Services Operator Training</w:t>
    </w:r>
    <w:r w:rsidRPr="009D6D6A">
      <w:rPr>
        <w:b w:val="0"/>
        <w:noProof/>
      </w:rPr>
      <w:fldChar w:fldCharType="end"/>
    </w:r>
    <w:r w:rsidRPr="009D6D6A">
      <w:rPr>
        <w:b w:val="0"/>
        <w:szCs w:val="15"/>
      </w:rPr>
      <w:tab/>
    </w:r>
  </w:p>
  <w:p w14:paraId="30B59A7D" w14:textId="456B1C24" w:rsidR="00E11E10" w:rsidRPr="00292085" w:rsidRDefault="00E11E10"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60341F" w:rsidRPr="0060341F">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60341F" w:rsidRPr="0060341F">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rsidR="004A26F3">
      <w:t>5</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85A5" w14:textId="77777777" w:rsidR="00E11E10" w:rsidRPr="002C5134" w:rsidRDefault="00E11E10" w:rsidP="002C5134">
    <w:pPr>
      <w:pStyle w:val="Footer"/>
      <w:rPr>
        <w:sz w:val="15"/>
        <w:szCs w:val="15"/>
      </w:rPr>
    </w:pPr>
  </w:p>
  <w:p w14:paraId="1370F14C" w14:textId="77777777" w:rsidR="00E11E10" w:rsidRDefault="00E11E10" w:rsidP="00D2697A">
    <w:pPr>
      <w:pStyle w:val="Footerlandscape"/>
    </w:pPr>
  </w:p>
  <w:p w14:paraId="6EE5A8BA" w14:textId="2B1A4BCF" w:rsidR="00E11E10" w:rsidRPr="009D6D6A" w:rsidRDefault="00E11E10"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60341F">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60341F">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0341F">
      <w:rPr>
        <w:b w:val="0"/>
        <w:noProof/>
      </w:rPr>
      <w:t>Vessel Traffic Services Operator Training</w:t>
    </w:r>
    <w:r w:rsidRPr="009D6D6A">
      <w:rPr>
        <w:b w:val="0"/>
        <w:noProof/>
      </w:rPr>
      <w:fldChar w:fldCharType="end"/>
    </w:r>
  </w:p>
  <w:p w14:paraId="7B86E9A4" w14:textId="7142F7A8" w:rsidR="00E11E10" w:rsidRPr="00480D65" w:rsidRDefault="00E11E10"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60341F" w:rsidRPr="0060341F">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60341F" w:rsidRPr="0060341F">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4A26F3">
      <w:rPr>
        <w:noProof/>
      </w:rPr>
      <w:t>16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09B37" w14:textId="77777777" w:rsidR="004615F4" w:rsidRDefault="004615F4">
      <w:r>
        <w:separator/>
      </w:r>
    </w:p>
    <w:p w14:paraId="01DF7E5A" w14:textId="77777777" w:rsidR="004615F4" w:rsidRDefault="004615F4"/>
  </w:footnote>
  <w:footnote w:type="continuationSeparator" w:id="0">
    <w:p w14:paraId="5034134C" w14:textId="77777777" w:rsidR="004615F4" w:rsidRDefault="004615F4" w:rsidP="003274DB">
      <w:r>
        <w:continuationSeparator/>
      </w:r>
    </w:p>
    <w:p w14:paraId="78D52E56" w14:textId="77777777" w:rsidR="004615F4" w:rsidRDefault="004615F4"/>
    <w:p w14:paraId="255F9061" w14:textId="77777777" w:rsidR="004615F4" w:rsidRDefault="004615F4"/>
    <w:p w14:paraId="5E32ABE2" w14:textId="77777777" w:rsidR="004615F4" w:rsidRDefault="004615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1E8B" w14:textId="77777777" w:rsidR="00E11E10" w:rsidRPr="00ED2A8D" w:rsidRDefault="00E11E10" w:rsidP="008747E0">
    <w:pPr>
      <w:pStyle w:val="Header"/>
    </w:pPr>
    <w:r w:rsidRPr="00442889">
      <w:rPr>
        <w:noProof/>
        <w:lang w:val="en-AU" w:eastAsia="en-AU"/>
      </w:rPr>
      <w:drawing>
        <wp:anchor distT="0" distB="0" distL="114300" distR="114300" simplePos="0" relativeHeight="251654656" behindDoc="1" locked="0" layoutInCell="1" allowOverlap="1" wp14:anchorId="478B2769" wp14:editId="4073BA8A">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81695D5" w14:textId="77777777" w:rsidR="00E11E10" w:rsidRPr="00ED2A8D" w:rsidRDefault="00E11E10" w:rsidP="008747E0">
    <w:pPr>
      <w:pStyle w:val="Header"/>
    </w:pPr>
  </w:p>
  <w:p w14:paraId="457EF654" w14:textId="77777777" w:rsidR="00E11E10" w:rsidRDefault="00E11E10" w:rsidP="008747E0">
    <w:pPr>
      <w:pStyle w:val="Header"/>
    </w:pPr>
    <w:r>
      <w:t>VTS51-11.3.3.2</w:t>
    </w:r>
  </w:p>
  <w:p w14:paraId="32BCC836" w14:textId="77777777" w:rsidR="00E11E10" w:rsidRDefault="00E11E10" w:rsidP="008747E0">
    <w:pPr>
      <w:pStyle w:val="Header"/>
    </w:pPr>
  </w:p>
  <w:p w14:paraId="0F599557" w14:textId="77777777" w:rsidR="00E11E10" w:rsidRDefault="00E11E10" w:rsidP="008747E0">
    <w:pPr>
      <w:pStyle w:val="Header"/>
    </w:pPr>
  </w:p>
  <w:p w14:paraId="7AC2D649" w14:textId="77777777" w:rsidR="00E11E10" w:rsidRDefault="00E11E10" w:rsidP="008747E0">
    <w:pPr>
      <w:pStyle w:val="Header"/>
    </w:pPr>
    <w:r>
      <w:rPr>
        <w:noProof/>
        <w:lang w:val="en-AU" w:eastAsia="en-AU"/>
      </w:rPr>
      <w:drawing>
        <wp:anchor distT="0" distB="0" distL="114300" distR="114300" simplePos="0" relativeHeight="251653632" behindDoc="1" locked="0" layoutInCell="1" allowOverlap="1" wp14:anchorId="32C82058" wp14:editId="428D8C23">
          <wp:simplePos x="0" y="0"/>
          <wp:positionH relativeFrom="page">
            <wp:posOffset>63500</wp:posOffset>
          </wp:positionH>
          <wp:positionV relativeFrom="page">
            <wp:posOffset>1410726</wp:posOffset>
          </wp:positionV>
          <wp:extent cx="7526557" cy="2339975"/>
          <wp:effectExtent l="0" t="0" r="0" b="317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1FA3AAC1" w14:textId="77777777" w:rsidR="00E11E10" w:rsidRPr="00ED2A8D" w:rsidRDefault="00E11E10" w:rsidP="008747E0">
    <w:pPr>
      <w:pStyle w:val="Header"/>
    </w:pPr>
  </w:p>
  <w:p w14:paraId="64DA67E2" w14:textId="77777777" w:rsidR="00E11E10" w:rsidRPr="00ED2A8D" w:rsidRDefault="00E11E10"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4EFD8" w14:textId="77777777" w:rsidR="00E11E10" w:rsidRPr="00ED2A8D" w:rsidRDefault="00E11E10" w:rsidP="008747E0">
    <w:pPr>
      <w:pStyle w:val="Header"/>
    </w:pPr>
    <w:r>
      <w:rPr>
        <w:noProof/>
        <w:lang w:val="en-AU" w:eastAsia="en-AU"/>
      </w:rPr>
      <w:drawing>
        <wp:anchor distT="0" distB="0" distL="114300" distR="114300" simplePos="0" relativeHeight="251656704" behindDoc="1" locked="0" layoutInCell="1" allowOverlap="1" wp14:anchorId="5F2C3459" wp14:editId="3DE11392">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11E997" w14:textId="77777777" w:rsidR="00E11E10" w:rsidRPr="00ED2A8D" w:rsidRDefault="00E11E10" w:rsidP="008747E0">
    <w:pPr>
      <w:pStyle w:val="Header"/>
    </w:pPr>
  </w:p>
  <w:p w14:paraId="373B2192" w14:textId="77777777" w:rsidR="00E11E10" w:rsidRDefault="00E11E10" w:rsidP="008747E0">
    <w:pPr>
      <w:pStyle w:val="Header"/>
    </w:pPr>
  </w:p>
  <w:p w14:paraId="72839E1A" w14:textId="77777777" w:rsidR="00E11E10" w:rsidRDefault="00E11E10" w:rsidP="008747E0">
    <w:pPr>
      <w:pStyle w:val="Header"/>
    </w:pPr>
  </w:p>
  <w:p w14:paraId="3E5530E6" w14:textId="77777777" w:rsidR="00E11E10" w:rsidRDefault="00E11E10" w:rsidP="008747E0">
    <w:pPr>
      <w:pStyle w:val="Header"/>
    </w:pPr>
  </w:p>
  <w:p w14:paraId="6541BF4B" w14:textId="77777777" w:rsidR="00E11E10" w:rsidRPr="00441393" w:rsidRDefault="00E11E10" w:rsidP="00441393">
    <w:pPr>
      <w:pStyle w:val="Contents"/>
    </w:pPr>
    <w:r>
      <w:t>DOCUMENT REVISION</w:t>
    </w:r>
  </w:p>
  <w:p w14:paraId="265494FC" w14:textId="77777777" w:rsidR="00E11E10" w:rsidRPr="00ED2A8D" w:rsidRDefault="00E11E10" w:rsidP="008747E0">
    <w:pPr>
      <w:pStyle w:val="Header"/>
    </w:pPr>
  </w:p>
  <w:p w14:paraId="15E4613D" w14:textId="77777777" w:rsidR="00E11E10" w:rsidRPr="00AC33A2" w:rsidRDefault="00E11E10"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476A2" w14:textId="77777777" w:rsidR="00E11E10" w:rsidRDefault="00E11E1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E4F1F" w14:textId="77777777" w:rsidR="00E11E10" w:rsidRDefault="00E11E10" w:rsidP="00292085">
    <w:pPr>
      <w:pStyle w:val="Header"/>
    </w:pPr>
    <w:r>
      <w:rPr>
        <w:noProof/>
        <w:lang w:val="en-AU" w:eastAsia="en-AU"/>
      </w:rPr>
      <w:drawing>
        <wp:anchor distT="0" distB="0" distL="114300" distR="114300" simplePos="0" relativeHeight="251661312" behindDoc="1" locked="0" layoutInCell="1" allowOverlap="1" wp14:anchorId="79367EE9" wp14:editId="3AAF9F8A">
          <wp:simplePos x="0" y="0"/>
          <wp:positionH relativeFrom="page">
            <wp:posOffset>6855975</wp:posOffset>
          </wp:positionH>
          <wp:positionV relativeFrom="page">
            <wp:posOffset>-204</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56192" behindDoc="1" locked="0" layoutInCell="1" allowOverlap="1" wp14:anchorId="7E884460" wp14:editId="4CB40F82">
          <wp:simplePos x="0" y="0"/>
          <wp:positionH relativeFrom="page">
            <wp:posOffset>9939217</wp:posOffset>
          </wp:positionH>
          <wp:positionV relativeFrom="page">
            <wp:posOffset>2540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25E23" w14:textId="77777777" w:rsidR="00E11E10" w:rsidRDefault="00E11E1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1FD5" w14:textId="77777777" w:rsidR="00E11E10" w:rsidRDefault="00E11E10" w:rsidP="00480D65">
    <w:pPr>
      <w:pStyle w:val="Header"/>
    </w:pPr>
    <w:r>
      <w:rPr>
        <w:noProof/>
        <w:lang w:val="en-AU" w:eastAsia="en-AU"/>
      </w:rPr>
      <w:drawing>
        <wp:anchor distT="0" distB="0" distL="114300" distR="114300" simplePos="0" relativeHeight="251663360" behindDoc="1" locked="0" layoutInCell="1" allowOverlap="1" wp14:anchorId="32C3D926" wp14:editId="1E6E685D">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62336" behindDoc="1" locked="0" layoutInCell="1" allowOverlap="1" wp14:anchorId="0CA67E4C" wp14:editId="6A47DA29">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0A41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4187CDC"/>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767ABDBE"/>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6278292C"/>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1ADEF50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51E42CE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A5E8692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9C5BC0"/>
    <w:multiLevelType w:val="hybridMultilevel"/>
    <w:tmpl w:val="46C09B6A"/>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0" w15:restartNumberingAfterBreak="0">
    <w:nsid w:val="02094BAE"/>
    <w:multiLevelType w:val="hybridMultilevel"/>
    <w:tmpl w:val="43FC966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1" w15:restartNumberingAfterBreak="0">
    <w:nsid w:val="03CF3AAE"/>
    <w:multiLevelType w:val="hybridMultilevel"/>
    <w:tmpl w:val="C69E13A4"/>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2" w15:restartNumberingAfterBreak="0">
    <w:nsid w:val="049C13C7"/>
    <w:multiLevelType w:val="singleLevel"/>
    <w:tmpl w:val="50EE1F5A"/>
    <w:lvl w:ilvl="0">
      <w:start w:val="1"/>
      <w:numFmt w:val="decimal"/>
      <w:lvlText w:val="%1."/>
      <w:legacy w:legacy="1" w:legacySpace="0" w:legacyIndent="360"/>
      <w:lvlJc w:val="left"/>
      <w:pPr>
        <w:ind w:left="360" w:hanging="360"/>
      </w:pPr>
    </w:lvl>
  </w:abstractNum>
  <w:abstractNum w:abstractNumId="13" w15:restartNumberingAfterBreak="0">
    <w:nsid w:val="04AE3D73"/>
    <w:multiLevelType w:val="hybridMultilevel"/>
    <w:tmpl w:val="4D005148"/>
    <w:lvl w:ilvl="0" w:tplc="2A7A11A2">
      <w:start w:val="1"/>
      <w:numFmt w:val="decimal"/>
      <w:lvlText w:val="%1."/>
      <w:lvlJc w:val="left"/>
      <w:pPr>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079C2583"/>
    <w:multiLevelType w:val="hybridMultilevel"/>
    <w:tmpl w:val="A0BA8642"/>
    <w:lvl w:ilvl="0" w:tplc="04090001">
      <w:start w:val="1"/>
      <w:numFmt w:val="bullet"/>
      <w:lvlText w:val=""/>
      <w:lvlJc w:val="left"/>
      <w:pPr>
        <w:ind w:left="967" w:hanging="360"/>
      </w:pPr>
      <w:rPr>
        <w:rFonts w:ascii="Symbol" w:hAnsi="Symbo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15"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B62311"/>
    <w:multiLevelType w:val="hybridMultilevel"/>
    <w:tmpl w:val="AAF86628"/>
    <w:lvl w:ilvl="0" w:tplc="6D526CD6">
      <w:start w:val="1"/>
      <w:numFmt w:val="decimal"/>
      <w:lvlText w:val="%1."/>
      <w:lvlJc w:val="left"/>
      <w:pPr>
        <w:ind w:left="36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0B864A3C"/>
    <w:multiLevelType w:val="hybridMultilevel"/>
    <w:tmpl w:val="4204DFA4"/>
    <w:lvl w:ilvl="0" w:tplc="C4A23106">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0F8A4218"/>
    <w:multiLevelType w:val="hybridMultilevel"/>
    <w:tmpl w:val="D4402D4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6102258"/>
    <w:multiLevelType w:val="multilevel"/>
    <w:tmpl w:val="CCB84FFC"/>
    <w:lvl w:ilvl="0">
      <w:start w:val="1"/>
      <w:numFmt w:val="decimal"/>
      <w:pStyle w:val="Tablecaption"/>
      <w:lvlText w:val="Table %1"/>
      <w:lvlJc w:val="left"/>
      <w:pPr>
        <w:ind w:left="3545"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2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3564F28"/>
    <w:multiLevelType w:val="singleLevel"/>
    <w:tmpl w:val="041D000F"/>
    <w:lvl w:ilvl="0">
      <w:start w:val="1"/>
      <w:numFmt w:val="decimal"/>
      <w:lvlText w:val="%1."/>
      <w:lvlJc w:val="left"/>
      <w:pPr>
        <w:ind w:left="360" w:hanging="360"/>
      </w:pPr>
    </w:lvl>
  </w:abstractNum>
  <w:abstractNum w:abstractNumId="2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258A582A"/>
    <w:multiLevelType w:val="hybridMultilevel"/>
    <w:tmpl w:val="22F2245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0" w15:restartNumberingAfterBreak="0">
    <w:nsid w:val="281C7827"/>
    <w:multiLevelType w:val="hybridMultilevel"/>
    <w:tmpl w:val="A8DA3220"/>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C2831C0"/>
    <w:multiLevelType w:val="singleLevel"/>
    <w:tmpl w:val="248EB23C"/>
    <w:lvl w:ilvl="0">
      <w:start w:val="1"/>
      <w:numFmt w:val="decimal"/>
      <w:lvlText w:val="%1."/>
      <w:legacy w:legacy="1" w:legacySpace="0" w:legacyIndent="283"/>
      <w:lvlJc w:val="left"/>
      <w:pPr>
        <w:ind w:left="283" w:hanging="283"/>
      </w:pPr>
      <w:rPr>
        <w:rFonts w:cs="Times New Roman"/>
        <w:b w:val="0"/>
      </w:rPr>
    </w:lvl>
  </w:abstractNum>
  <w:abstractNum w:abstractNumId="33" w15:restartNumberingAfterBreak="0">
    <w:nsid w:val="2F870CA1"/>
    <w:multiLevelType w:val="hybridMultilevel"/>
    <w:tmpl w:val="4BAA4282"/>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351938F8"/>
    <w:multiLevelType w:val="hybridMultilevel"/>
    <w:tmpl w:val="9776024E"/>
    <w:lvl w:ilvl="0" w:tplc="04090001">
      <w:start w:val="1"/>
      <w:numFmt w:val="bullet"/>
      <w:lvlText w:val=""/>
      <w:lvlJc w:val="left"/>
      <w:pPr>
        <w:ind w:left="967" w:hanging="360"/>
      </w:pPr>
      <w:rPr>
        <w:rFonts w:ascii="Symbol" w:hAnsi="Symbo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35" w15:restartNumberingAfterBreak="0">
    <w:nsid w:val="36F21B0C"/>
    <w:multiLevelType w:val="hybridMultilevel"/>
    <w:tmpl w:val="89F02406"/>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39EF4907"/>
    <w:multiLevelType w:val="hybridMultilevel"/>
    <w:tmpl w:val="9F4248EA"/>
    <w:lvl w:ilvl="0" w:tplc="0234C93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F9621A1"/>
    <w:multiLevelType w:val="hybridMultilevel"/>
    <w:tmpl w:val="99D03D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9"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75B2C76"/>
    <w:multiLevelType w:val="hybridMultilevel"/>
    <w:tmpl w:val="B204CF92"/>
    <w:lvl w:ilvl="0" w:tplc="87DEC9F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82905EA"/>
    <w:multiLevelType w:val="hybridMultilevel"/>
    <w:tmpl w:val="A56A6348"/>
    <w:lvl w:ilvl="0" w:tplc="4D60AB02">
      <w:start w:val="1"/>
      <w:numFmt w:val="decimal"/>
      <w:lvlText w:val="%1."/>
      <w:lvlJc w:val="left"/>
      <w:pPr>
        <w:ind w:left="360" w:hanging="360"/>
      </w:pPr>
      <w:rPr>
        <w:rFonts w:cs="Times New Roman" w:hint="default"/>
        <w:i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48D554E7"/>
    <w:multiLevelType w:val="hybridMultilevel"/>
    <w:tmpl w:val="794AAD54"/>
    <w:lvl w:ilvl="0" w:tplc="1230344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B926889"/>
    <w:multiLevelType w:val="singleLevel"/>
    <w:tmpl w:val="50EE1F5A"/>
    <w:lvl w:ilvl="0">
      <w:start w:val="1"/>
      <w:numFmt w:val="decimal"/>
      <w:lvlText w:val="%1."/>
      <w:legacy w:legacy="1" w:legacySpace="0" w:legacyIndent="360"/>
      <w:lvlJc w:val="left"/>
      <w:pPr>
        <w:ind w:left="360" w:hanging="360"/>
      </w:pPr>
    </w:lvl>
  </w:abstractNum>
  <w:abstractNum w:abstractNumId="44" w15:restartNumberingAfterBreak="0">
    <w:nsid w:val="4F1F3097"/>
    <w:multiLevelType w:val="multilevel"/>
    <w:tmpl w:val="8B18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5538200D"/>
    <w:multiLevelType w:val="hybridMultilevel"/>
    <w:tmpl w:val="92C039BC"/>
    <w:lvl w:ilvl="0" w:tplc="D4B47940">
      <w:start w:val="1"/>
      <w:numFmt w:val="decimal"/>
      <w:lvlText w:val="%1."/>
      <w:lvlJc w:val="left"/>
      <w:pPr>
        <w:ind w:left="283" w:hanging="283"/>
      </w:pPr>
      <w:rPr>
        <w:rFonts w:cs="Times New Roman" w:hint="default"/>
      </w:rPr>
    </w:lvl>
    <w:lvl w:ilvl="1" w:tplc="041D0019" w:tentative="1">
      <w:start w:val="1"/>
      <w:numFmt w:val="lowerLetter"/>
      <w:lvlText w:val="%2."/>
      <w:lvlJc w:val="left"/>
      <w:pPr>
        <w:tabs>
          <w:tab w:val="num" w:pos="1440"/>
        </w:tabs>
        <w:ind w:left="1440" w:hanging="360"/>
      </w:pPr>
      <w:rPr>
        <w:rFonts w:cs="Times New Roman"/>
      </w:rPr>
    </w:lvl>
    <w:lvl w:ilvl="2" w:tplc="041D001B" w:tentative="1">
      <w:start w:val="1"/>
      <w:numFmt w:val="lowerRoman"/>
      <w:lvlText w:val="%3."/>
      <w:lvlJc w:val="right"/>
      <w:pPr>
        <w:tabs>
          <w:tab w:val="num" w:pos="2160"/>
        </w:tabs>
        <w:ind w:left="2160" w:hanging="180"/>
      </w:pPr>
      <w:rPr>
        <w:rFonts w:cs="Times New Roman"/>
      </w:rPr>
    </w:lvl>
    <w:lvl w:ilvl="3" w:tplc="041D000F" w:tentative="1">
      <w:start w:val="1"/>
      <w:numFmt w:val="decimal"/>
      <w:lvlText w:val="%4."/>
      <w:lvlJc w:val="left"/>
      <w:pPr>
        <w:tabs>
          <w:tab w:val="num" w:pos="2880"/>
        </w:tabs>
        <w:ind w:left="2880" w:hanging="360"/>
      </w:pPr>
      <w:rPr>
        <w:rFonts w:cs="Times New Roman"/>
      </w:rPr>
    </w:lvl>
    <w:lvl w:ilvl="4" w:tplc="041D0019" w:tentative="1">
      <w:start w:val="1"/>
      <w:numFmt w:val="lowerLetter"/>
      <w:lvlText w:val="%5."/>
      <w:lvlJc w:val="left"/>
      <w:pPr>
        <w:tabs>
          <w:tab w:val="num" w:pos="3600"/>
        </w:tabs>
        <w:ind w:left="3600" w:hanging="360"/>
      </w:pPr>
      <w:rPr>
        <w:rFonts w:cs="Times New Roman"/>
      </w:rPr>
    </w:lvl>
    <w:lvl w:ilvl="5" w:tplc="041D001B" w:tentative="1">
      <w:start w:val="1"/>
      <w:numFmt w:val="lowerRoman"/>
      <w:lvlText w:val="%6."/>
      <w:lvlJc w:val="right"/>
      <w:pPr>
        <w:tabs>
          <w:tab w:val="num" w:pos="4320"/>
        </w:tabs>
        <w:ind w:left="4320" w:hanging="180"/>
      </w:pPr>
      <w:rPr>
        <w:rFonts w:cs="Times New Roman"/>
      </w:rPr>
    </w:lvl>
    <w:lvl w:ilvl="6" w:tplc="041D000F" w:tentative="1">
      <w:start w:val="1"/>
      <w:numFmt w:val="decimal"/>
      <w:lvlText w:val="%7."/>
      <w:lvlJc w:val="left"/>
      <w:pPr>
        <w:tabs>
          <w:tab w:val="num" w:pos="5040"/>
        </w:tabs>
        <w:ind w:left="5040" w:hanging="360"/>
      </w:pPr>
      <w:rPr>
        <w:rFonts w:cs="Times New Roman"/>
      </w:rPr>
    </w:lvl>
    <w:lvl w:ilvl="7" w:tplc="041D0019" w:tentative="1">
      <w:start w:val="1"/>
      <w:numFmt w:val="lowerLetter"/>
      <w:lvlText w:val="%8."/>
      <w:lvlJc w:val="left"/>
      <w:pPr>
        <w:tabs>
          <w:tab w:val="num" w:pos="5760"/>
        </w:tabs>
        <w:ind w:left="5760" w:hanging="360"/>
      </w:pPr>
      <w:rPr>
        <w:rFonts w:cs="Times New Roman"/>
      </w:rPr>
    </w:lvl>
    <w:lvl w:ilvl="8" w:tplc="041D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9" w15:restartNumberingAfterBreak="0">
    <w:nsid w:val="58B4383E"/>
    <w:multiLevelType w:val="hybridMultilevel"/>
    <w:tmpl w:val="CD9A1368"/>
    <w:lvl w:ilvl="0" w:tplc="8C786B1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1"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52" w15:restartNumberingAfterBreak="0">
    <w:nsid w:val="6438063B"/>
    <w:multiLevelType w:val="hybridMultilevel"/>
    <w:tmpl w:val="54F8058E"/>
    <w:lvl w:ilvl="0" w:tplc="C53281D4">
      <w:start w:val="17"/>
      <w:numFmt w:val="bullet"/>
      <w:lvlText w:val="-"/>
      <w:lvlJc w:val="left"/>
      <w:pPr>
        <w:ind w:left="1429" w:hanging="360"/>
      </w:pPr>
      <w:rPr>
        <w:rFonts w:ascii="Calibri" w:eastAsiaTheme="minorHAnsi" w:hAnsi="Calibri" w:cs="Calibri" w:hint="default"/>
      </w:rPr>
    </w:lvl>
    <w:lvl w:ilvl="1" w:tplc="0C090003">
      <w:start w:val="1"/>
      <w:numFmt w:val="bullet"/>
      <w:lvlText w:val="o"/>
      <w:lvlJc w:val="left"/>
      <w:pPr>
        <w:ind w:left="2149" w:hanging="360"/>
      </w:pPr>
      <w:rPr>
        <w:rFonts w:ascii="Courier New" w:hAnsi="Courier New" w:cs="Courier New" w:hint="default"/>
      </w:rPr>
    </w:lvl>
    <w:lvl w:ilvl="2" w:tplc="0C090005">
      <w:start w:val="1"/>
      <w:numFmt w:val="bullet"/>
      <w:lvlText w:val=""/>
      <w:lvlJc w:val="left"/>
      <w:pPr>
        <w:ind w:left="2869" w:hanging="360"/>
      </w:pPr>
      <w:rPr>
        <w:rFonts w:ascii="Wingdings" w:hAnsi="Wingdings" w:hint="default"/>
      </w:rPr>
    </w:lvl>
    <w:lvl w:ilvl="3" w:tplc="0C090001">
      <w:start w:val="1"/>
      <w:numFmt w:val="bullet"/>
      <w:lvlText w:val=""/>
      <w:lvlJc w:val="left"/>
      <w:pPr>
        <w:ind w:left="3589" w:hanging="360"/>
      </w:pPr>
      <w:rPr>
        <w:rFonts w:ascii="Symbol" w:hAnsi="Symbol" w:hint="default"/>
      </w:rPr>
    </w:lvl>
    <w:lvl w:ilvl="4" w:tplc="0C090003">
      <w:start w:val="1"/>
      <w:numFmt w:val="bullet"/>
      <w:lvlText w:val="o"/>
      <w:lvlJc w:val="left"/>
      <w:pPr>
        <w:ind w:left="4309" w:hanging="360"/>
      </w:pPr>
      <w:rPr>
        <w:rFonts w:ascii="Courier New" w:hAnsi="Courier New" w:cs="Courier New" w:hint="default"/>
      </w:rPr>
    </w:lvl>
    <w:lvl w:ilvl="5" w:tplc="0C090005">
      <w:start w:val="1"/>
      <w:numFmt w:val="bullet"/>
      <w:lvlText w:val=""/>
      <w:lvlJc w:val="left"/>
      <w:pPr>
        <w:ind w:left="5029" w:hanging="360"/>
      </w:pPr>
      <w:rPr>
        <w:rFonts w:ascii="Wingdings" w:hAnsi="Wingdings" w:hint="default"/>
      </w:rPr>
    </w:lvl>
    <w:lvl w:ilvl="6" w:tplc="0C090001">
      <w:start w:val="1"/>
      <w:numFmt w:val="bullet"/>
      <w:lvlText w:val=""/>
      <w:lvlJc w:val="left"/>
      <w:pPr>
        <w:ind w:left="5749" w:hanging="360"/>
      </w:pPr>
      <w:rPr>
        <w:rFonts w:ascii="Symbol" w:hAnsi="Symbol" w:hint="default"/>
      </w:rPr>
    </w:lvl>
    <w:lvl w:ilvl="7" w:tplc="0C090003">
      <w:start w:val="1"/>
      <w:numFmt w:val="bullet"/>
      <w:lvlText w:val="o"/>
      <w:lvlJc w:val="left"/>
      <w:pPr>
        <w:ind w:left="6469" w:hanging="360"/>
      </w:pPr>
      <w:rPr>
        <w:rFonts w:ascii="Courier New" w:hAnsi="Courier New" w:cs="Courier New" w:hint="default"/>
      </w:rPr>
    </w:lvl>
    <w:lvl w:ilvl="8" w:tplc="0C090005">
      <w:start w:val="1"/>
      <w:numFmt w:val="bullet"/>
      <w:lvlText w:val=""/>
      <w:lvlJc w:val="left"/>
      <w:pPr>
        <w:ind w:left="7189" w:hanging="360"/>
      </w:pPr>
      <w:rPr>
        <w:rFonts w:ascii="Wingdings" w:hAnsi="Wingdings" w:hint="default"/>
      </w:rPr>
    </w:lvl>
  </w:abstractNum>
  <w:abstractNum w:abstractNumId="53" w15:restartNumberingAfterBreak="0">
    <w:nsid w:val="67AB4D84"/>
    <w:multiLevelType w:val="multilevel"/>
    <w:tmpl w:val="66A2AE86"/>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5" w15:restartNumberingAfterBreak="0">
    <w:nsid w:val="6BEF6F67"/>
    <w:multiLevelType w:val="hybridMultilevel"/>
    <w:tmpl w:val="AF4C7A84"/>
    <w:lvl w:ilvl="0" w:tplc="C53E588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3D3EF2"/>
    <w:multiLevelType w:val="hybridMultilevel"/>
    <w:tmpl w:val="02887E14"/>
    <w:lvl w:ilvl="0" w:tplc="385EEC6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7"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5D670C4"/>
    <w:multiLevelType w:val="singleLevel"/>
    <w:tmpl w:val="A4644332"/>
    <w:lvl w:ilvl="0">
      <w:start w:val="1"/>
      <w:numFmt w:val="decimal"/>
      <w:lvlText w:val="%1."/>
      <w:legacy w:legacy="1" w:legacySpace="0" w:legacyIndent="283"/>
      <w:lvlJc w:val="left"/>
      <w:pPr>
        <w:ind w:left="283" w:hanging="283"/>
      </w:pPr>
      <w:rPr>
        <w:rFonts w:cs="Times New Roman"/>
      </w:rPr>
    </w:lvl>
  </w:abstractNum>
  <w:abstractNum w:abstractNumId="5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7E425FF"/>
    <w:multiLevelType w:val="multilevel"/>
    <w:tmpl w:val="4920E398"/>
    <w:lvl w:ilvl="0">
      <w:start w:val="1"/>
      <w:numFmt w:val="upperLetter"/>
      <w:pStyle w:val="Part"/>
      <w:lvlText w:val="PART %1"/>
      <w:lvlJc w:val="left"/>
      <w:pPr>
        <w:ind w:left="2204"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61" w15:restartNumberingAfterBreak="0">
    <w:nsid w:val="788B4980"/>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62" w15:restartNumberingAfterBreak="0">
    <w:nsid w:val="7A2D6798"/>
    <w:multiLevelType w:val="hybridMultilevel"/>
    <w:tmpl w:val="1C2AD27C"/>
    <w:lvl w:ilvl="0" w:tplc="F1BC60D2">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3"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D8657A3"/>
    <w:multiLevelType w:val="hybridMultilevel"/>
    <w:tmpl w:val="08AAC224"/>
    <w:lvl w:ilvl="0" w:tplc="7376E7D2">
      <w:start w:val="1"/>
      <w:numFmt w:val="decimal"/>
      <w:lvlText w:val="%1."/>
      <w:lvlJc w:val="left"/>
      <w:pPr>
        <w:ind w:left="283" w:hanging="283"/>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48"/>
  </w:num>
  <w:num w:numId="2">
    <w:abstractNumId w:val="21"/>
  </w:num>
  <w:num w:numId="3">
    <w:abstractNumId w:val="23"/>
  </w:num>
  <w:num w:numId="4">
    <w:abstractNumId w:val="18"/>
  </w:num>
  <w:num w:numId="5">
    <w:abstractNumId w:val="28"/>
  </w:num>
  <w:num w:numId="6">
    <w:abstractNumId w:val="42"/>
  </w:num>
  <w:num w:numId="7">
    <w:abstractNumId w:val="63"/>
  </w:num>
  <w:num w:numId="8">
    <w:abstractNumId w:val="37"/>
  </w:num>
  <w:num w:numId="9">
    <w:abstractNumId w:val="26"/>
  </w:num>
  <w:num w:numId="10">
    <w:abstractNumId w:val="20"/>
  </w:num>
  <w:num w:numId="11">
    <w:abstractNumId w:val="7"/>
  </w:num>
  <w:num w:numId="12">
    <w:abstractNumId w:val="22"/>
  </w:num>
  <w:num w:numId="13">
    <w:abstractNumId w:val="31"/>
  </w:num>
  <w:num w:numId="14">
    <w:abstractNumId w:val="39"/>
  </w:num>
  <w:num w:numId="15">
    <w:abstractNumId w:val="53"/>
  </w:num>
  <w:num w:numId="16">
    <w:abstractNumId w:val="60"/>
  </w:num>
  <w:num w:numId="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57"/>
  </w:num>
  <w:num w:numId="23">
    <w:abstractNumId w:val="25"/>
  </w:num>
  <w:num w:numId="24">
    <w:abstractNumId w:val="59"/>
  </w:num>
  <w:num w:numId="2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54"/>
  </w:num>
  <w:num w:numId="2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num>
  <w:num w:numId="30">
    <w:abstractNumId w:val="51"/>
  </w:num>
  <w:num w:numId="31">
    <w:abstractNumId w:val="46"/>
  </w:num>
  <w:num w:numId="32">
    <w:abstractNumId w:val="49"/>
  </w:num>
  <w:num w:numId="33">
    <w:abstractNumId w:val="50"/>
  </w:num>
  <w:num w:numId="34">
    <w:abstractNumId w:val="58"/>
  </w:num>
  <w:num w:numId="35">
    <w:abstractNumId w:val="32"/>
  </w:num>
  <w:num w:numId="36">
    <w:abstractNumId w:val="32"/>
    <w:lvlOverride w:ilvl="0">
      <w:lvl w:ilvl="0">
        <w:start w:val="1"/>
        <w:numFmt w:val="decimal"/>
        <w:lvlText w:val="%1."/>
        <w:legacy w:legacy="1" w:legacySpace="0" w:legacyIndent="283"/>
        <w:lvlJc w:val="left"/>
        <w:pPr>
          <w:ind w:left="283" w:hanging="283"/>
        </w:pPr>
        <w:rPr>
          <w:rFonts w:cs="Times New Roman"/>
          <w:b w:val="0"/>
        </w:rPr>
      </w:lvl>
    </w:lvlOverride>
  </w:num>
  <w:num w:numId="37">
    <w:abstractNumId w:val="61"/>
  </w:num>
  <w:num w:numId="38">
    <w:abstractNumId w:val="64"/>
  </w:num>
  <w:num w:numId="39">
    <w:abstractNumId w:val="62"/>
  </w:num>
  <w:num w:numId="40">
    <w:abstractNumId w:val="16"/>
  </w:num>
  <w:num w:numId="41">
    <w:abstractNumId w:val="13"/>
  </w:num>
  <w:num w:numId="42">
    <w:abstractNumId w:val="17"/>
  </w:num>
  <w:num w:numId="43">
    <w:abstractNumId w:val="41"/>
  </w:num>
  <w:num w:numId="44">
    <w:abstractNumId w:val="56"/>
  </w:num>
  <w:num w:numId="45">
    <w:abstractNumId w:val="47"/>
  </w:num>
  <w:num w:numId="46">
    <w:abstractNumId w:val="43"/>
  </w:num>
  <w:num w:numId="47">
    <w:abstractNumId w:val="12"/>
  </w:num>
  <w:num w:numId="48">
    <w:abstractNumId w:val="27"/>
  </w:num>
  <w:num w:numId="49">
    <w:abstractNumId w:val="40"/>
  </w:num>
  <w:num w:numId="50">
    <w:abstractNumId w:val="36"/>
  </w:num>
  <w:num w:numId="51">
    <w:abstractNumId w:val="9"/>
  </w:num>
  <w:num w:numId="52">
    <w:abstractNumId w:val="38"/>
  </w:num>
  <w:num w:numId="53">
    <w:abstractNumId w:val="11"/>
  </w:num>
  <w:num w:numId="54">
    <w:abstractNumId w:val="10"/>
  </w:num>
  <w:num w:numId="55">
    <w:abstractNumId w:val="29"/>
  </w:num>
  <w:num w:numId="56">
    <w:abstractNumId w:val="52"/>
  </w:num>
  <w:num w:numId="57">
    <w:abstractNumId w:val="15"/>
  </w:num>
  <w:num w:numId="58">
    <w:abstractNumId w:val="30"/>
  </w:num>
  <w:num w:numId="59">
    <w:abstractNumId w:val="44"/>
  </w:num>
  <w:num w:numId="60">
    <w:abstractNumId w:val="33"/>
  </w:num>
  <w:num w:numId="61">
    <w:abstractNumId w:val="35"/>
  </w:num>
  <w:num w:numId="62">
    <w:abstractNumId w:val="19"/>
  </w:num>
  <w:num w:numId="63">
    <w:abstractNumId w:val="14"/>
  </w:num>
  <w:num w:numId="64">
    <w:abstractNumId w:val="34"/>
  </w:num>
  <w:num w:numId="65">
    <w:abstractNumId w:val="55"/>
  </w:num>
  <w:num w:numId="6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
  </w:num>
  <w:num w:numId="68">
    <w:abstractNumId w:val="6"/>
  </w:num>
  <w:num w:numId="69">
    <w:abstractNumId w:val="5"/>
  </w:num>
  <w:num w:numId="70">
    <w:abstractNumId w:val="4"/>
  </w:num>
  <w:num w:numId="71">
    <w:abstractNumId w:val="3"/>
  </w:num>
  <w:num w:numId="72">
    <w:abstractNumId w:val="1"/>
  </w:num>
  <w:num w:numId="73">
    <w:abstractNumId w:val="0"/>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rson w15:author="Abercrombie, Kerrie">
    <w15:presenceInfo w15:providerId="AD" w15:userId="S-1-5-21-1084369397-1995186422-1254182886-108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5BB"/>
    <w:rsid w:val="000017EB"/>
    <w:rsid w:val="000019C0"/>
    <w:rsid w:val="0000238A"/>
    <w:rsid w:val="00004850"/>
    <w:rsid w:val="00006676"/>
    <w:rsid w:val="00007B4B"/>
    <w:rsid w:val="00010962"/>
    <w:rsid w:val="00011E6F"/>
    <w:rsid w:val="000137D0"/>
    <w:rsid w:val="0001522B"/>
    <w:rsid w:val="00015CFD"/>
    <w:rsid w:val="000174F9"/>
    <w:rsid w:val="0002067D"/>
    <w:rsid w:val="0002161E"/>
    <w:rsid w:val="00022299"/>
    <w:rsid w:val="0002265A"/>
    <w:rsid w:val="00022BC4"/>
    <w:rsid w:val="00024972"/>
    <w:rsid w:val="000249C2"/>
    <w:rsid w:val="000258F6"/>
    <w:rsid w:val="00026192"/>
    <w:rsid w:val="00026484"/>
    <w:rsid w:val="0002723C"/>
    <w:rsid w:val="00030322"/>
    <w:rsid w:val="000313E3"/>
    <w:rsid w:val="0003173B"/>
    <w:rsid w:val="0003179C"/>
    <w:rsid w:val="00032684"/>
    <w:rsid w:val="00033E27"/>
    <w:rsid w:val="000340BC"/>
    <w:rsid w:val="0003560F"/>
    <w:rsid w:val="000365C1"/>
    <w:rsid w:val="000379A7"/>
    <w:rsid w:val="00037E2B"/>
    <w:rsid w:val="00040A3E"/>
    <w:rsid w:val="00040A9B"/>
    <w:rsid w:val="00040EB8"/>
    <w:rsid w:val="00042CD8"/>
    <w:rsid w:val="00043A2C"/>
    <w:rsid w:val="00045BB8"/>
    <w:rsid w:val="00045D42"/>
    <w:rsid w:val="00046175"/>
    <w:rsid w:val="00046359"/>
    <w:rsid w:val="00046C0F"/>
    <w:rsid w:val="0005255B"/>
    <w:rsid w:val="00052968"/>
    <w:rsid w:val="00052CCC"/>
    <w:rsid w:val="0005307B"/>
    <w:rsid w:val="000537D0"/>
    <w:rsid w:val="0005531C"/>
    <w:rsid w:val="00055E48"/>
    <w:rsid w:val="00055E6B"/>
    <w:rsid w:val="000567BD"/>
    <w:rsid w:val="00057B6D"/>
    <w:rsid w:val="00061A7B"/>
    <w:rsid w:val="00062BAC"/>
    <w:rsid w:val="00062C4F"/>
    <w:rsid w:val="00063443"/>
    <w:rsid w:val="000643A7"/>
    <w:rsid w:val="00064E5E"/>
    <w:rsid w:val="0006638F"/>
    <w:rsid w:val="00067166"/>
    <w:rsid w:val="00070058"/>
    <w:rsid w:val="00070A47"/>
    <w:rsid w:val="000728A5"/>
    <w:rsid w:val="00073FD6"/>
    <w:rsid w:val="00074C34"/>
    <w:rsid w:val="00075FB8"/>
    <w:rsid w:val="000774DC"/>
    <w:rsid w:val="00080927"/>
    <w:rsid w:val="00080C06"/>
    <w:rsid w:val="00084050"/>
    <w:rsid w:val="000841D4"/>
    <w:rsid w:val="0008442E"/>
    <w:rsid w:val="0008488D"/>
    <w:rsid w:val="00085D96"/>
    <w:rsid w:val="0008654C"/>
    <w:rsid w:val="00087B3C"/>
    <w:rsid w:val="0009024D"/>
    <w:rsid w:val="000904ED"/>
    <w:rsid w:val="00091845"/>
    <w:rsid w:val="000918B8"/>
    <w:rsid w:val="00092245"/>
    <w:rsid w:val="00093294"/>
    <w:rsid w:val="000944BE"/>
    <w:rsid w:val="00094CED"/>
    <w:rsid w:val="000950CC"/>
    <w:rsid w:val="0009704D"/>
    <w:rsid w:val="00097477"/>
    <w:rsid w:val="000A1FCF"/>
    <w:rsid w:val="000A27A8"/>
    <w:rsid w:val="000A287F"/>
    <w:rsid w:val="000A3054"/>
    <w:rsid w:val="000A5291"/>
    <w:rsid w:val="000A6997"/>
    <w:rsid w:val="000A6C8C"/>
    <w:rsid w:val="000B07D8"/>
    <w:rsid w:val="000B0DB2"/>
    <w:rsid w:val="000B1A77"/>
    <w:rsid w:val="000B3390"/>
    <w:rsid w:val="000B3921"/>
    <w:rsid w:val="000B4964"/>
    <w:rsid w:val="000B5B63"/>
    <w:rsid w:val="000C03F3"/>
    <w:rsid w:val="000C20BE"/>
    <w:rsid w:val="000C475A"/>
    <w:rsid w:val="000C479E"/>
    <w:rsid w:val="000C679A"/>
    <w:rsid w:val="000C6A66"/>
    <w:rsid w:val="000C711B"/>
    <w:rsid w:val="000C7BB4"/>
    <w:rsid w:val="000C7F9A"/>
    <w:rsid w:val="000D0D96"/>
    <w:rsid w:val="000D16D5"/>
    <w:rsid w:val="000D4009"/>
    <w:rsid w:val="000D4C0A"/>
    <w:rsid w:val="000D641C"/>
    <w:rsid w:val="000D6693"/>
    <w:rsid w:val="000D670F"/>
    <w:rsid w:val="000D6F72"/>
    <w:rsid w:val="000D727C"/>
    <w:rsid w:val="000D7880"/>
    <w:rsid w:val="000D7C1A"/>
    <w:rsid w:val="000E10E5"/>
    <w:rsid w:val="000E3954"/>
    <w:rsid w:val="000E3E52"/>
    <w:rsid w:val="000E6105"/>
    <w:rsid w:val="000F0462"/>
    <w:rsid w:val="000F0F9F"/>
    <w:rsid w:val="000F1171"/>
    <w:rsid w:val="000F156F"/>
    <w:rsid w:val="000F2DFF"/>
    <w:rsid w:val="000F3A2B"/>
    <w:rsid w:val="000F3F43"/>
    <w:rsid w:val="000F52E8"/>
    <w:rsid w:val="000F69BE"/>
    <w:rsid w:val="000F6AB8"/>
    <w:rsid w:val="000F6E93"/>
    <w:rsid w:val="00100EE4"/>
    <w:rsid w:val="0010138E"/>
    <w:rsid w:val="00102E80"/>
    <w:rsid w:val="001050AA"/>
    <w:rsid w:val="00106654"/>
    <w:rsid w:val="0010680A"/>
    <w:rsid w:val="00106E5C"/>
    <w:rsid w:val="00107AE0"/>
    <w:rsid w:val="0011008B"/>
    <w:rsid w:val="0011084D"/>
    <w:rsid w:val="00110CAF"/>
    <w:rsid w:val="001125B1"/>
    <w:rsid w:val="00113C9B"/>
    <w:rsid w:val="00113D5B"/>
    <w:rsid w:val="00113EFD"/>
    <w:rsid w:val="00113F8F"/>
    <w:rsid w:val="001204FD"/>
    <w:rsid w:val="001205DE"/>
    <w:rsid w:val="00122F31"/>
    <w:rsid w:val="00123CAC"/>
    <w:rsid w:val="00125003"/>
    <w:rsid w:val="001306C3"/>
    <w:rsid w:val="0013193A"/>
    <w:rsid w:val="00132115"/>
    <w:rsid w:val="00132459"/>
    <w:rsid w:val="00132C31"/>
    <w:rsid w:val="001343AE"/>
    <w:rsid w:val="00134945"/>
    <w:rsid w:val="001349DB"/>
    <w:rsid w:val="00134A60"/>
    <w:rsid w:val="00135539"/>
    <w:rsid w:val="00135722"/>
    <w:rsid w:val="00135D68"/>
    <w:rsid w:val="00136E58"/>
    <w:rsid w:val="00143907"/>
    <w:rsid w:val="00143F38"/>
    <w:rsid w:val="0014608C"/>
    <w:rsid w:val="00147207"/>
    <w:rsid w:val="00152374"/>
    <w:rsid w:val="00152397"/>
    <w:rsid w:val="00152969"/>
    <w:rsid w:val="00153CA4"/>
    <w:rsid w:val="0015419C"/>
    <w:rsid w:val="0015575B"/>
    <w:rsid w:val="00156525"/>
    <w:rsid w:val="00157255"/>
    <w:rsid w:val="00160028"/>
    <w:rsid w:val="00160037"/>
    <w:rsid w:val="0016043E"/>
    <w:rsid w:val="001604A3"/>
    <w:rsid w:val="00161325"/>
    <w:rsid w:val="00162660"/>
    <w:rsid w:val="001630D8"/>
    <w:rsid w:val="00163943"/>
    <w:rsid w:val="001665A3"/>
    <w:rsid w:val="00167582"/>
    <w:rsid w:val="00171625"/>
    <w:rsid w:val="0017295E"/>
    <w:rsid w:val="0017298B"/>
    <w:rsid w:val="001734F5"/>
    <w:rsid w:val="00173554"/>
    <w:rsid w:val="001750CB"/>
    <w:rsid w:val="00175790"/>
    <w:rsid w:val="00175C94"/>
    <w:rsid w:val="00176953"/>
    <w:rsid w:val="00176FA9"/>
    <w:rsid w:val="00180C11"/>
    <w:rsid w:val="00182500"/>
    <w:rsid w:val="001836BE"/>
    <w:rsid w:val="00185B38"/>
    <w:rsid w:val="001862D3"/>
    <w:rsid w:val="00186DD1"/>
    <w:rsid w:val="001875B1"/>
    <w:rsid w:val="00190A4B"/>
    <w:rsid w:val="00190AAD"/>
    <w:rsid w:val="00192610"/>
    <w:rsid w:val="00195AD9"/>
    <w:rsid w:val="00195D71"/>
    <w:rsid w:val="00196B07"/>
    <w:rsid w:val="00196C48"/>
    <w:rsid w:val="00196CBC"/>
    <w:rsid w:val="00196EEF"/>
    <w:rsid w:val="001A01F8"/>
    <w:rsid w:val="001A1BAB"/>
    <w:rsid w:val="001A27EE"/>
    <w:rsid w:val="001A30CC"/>
    <w:rsid w:val="001A38EA"/>
    <w:rsid w:val="001A477D"/>
    <w:rsid w:val="001A53FD"/>
    <w:rsid w:val="001A7E27"/>
    <w:rsid w:val="001B1207"/>
    <w:rsid w:val="001B4330"/>
    <w:rsid w:val="001B5ACE"/>
    <w:rsid w:val="001C1569"/>
    <w:rsid w:val="001C1874"/>
    <w:rsid w:val="001C2895"/>
    <w:rsid w:val="001C2C86"/>
    <w:rsid w:val="001C2D4C"/>
    <w:rsid w:val="001C31CD"/>
    <w:rsid w:val="001C4C32"/>
    <w:rsid w:val="001C4CE3"/>
    <w:rsid w:val="001C524D"/>
    <w:rsid w:val="001C5A6E"/>
    <w:rsid w:val="001C6B00"/>
    <w:rsid w:val="001C7DDD"/>
    <w:rsid w:val="001D0074"/>
    <w:rsid w:val="001D218F"/>
    <w:rsid w:val="001D387B"/>
    <w:rsid w:val="001D3F54"/>
    <w:rsid w:val="001D4A3E"/>
    <w:rsid w:val="001D649B"/>
    <w:rsid w:val="001D785F"/>
    <w:rsid w:val="001E0BA6"/>
    <w:rsid w:val="001E0F67"/>
    <w:rsid w:val="001E1BE5"/>
    <w:rsid w:val="001E2B1E"/>
    <w:rsid w:val="001E2D4C"/>
    <w:rsid w:val="001E416D"/>
    <w:rsid w:val="001E42D2"/>
    <w:rsid w:val="001E43EC"/>
    <w:rsid w:val="001E4AC4"/>
    <w:rsid w:val="001E5F94"/>
    <w:rsid w:val="001E7B30"/>
    <w:rsid w:val="001F049E"/>
    <w:rsid w:val="001F31EF"/>
    <w:rsid w:val="001F3C4A"/>
    <w:rsid w:val="001F4379"/>
    <w:rsid w:val="001F7BEB"/>
    <w:rsid w:val="00201337"/>
    <w:rsid w:val="002022EA"/>
    <w:rsid w:val="00202985"/>
    <w:rsid w:val="00202D80"/>
    <w:rsid w:val="002035A6"/>
    <w:rsid w:val="00203FE9"/>
    <w:rsid w:val="002051A5"/>
    <w:rsid w:val="00205942"/>
    <w:rsid w:val="00205B17"/>
    <w:rsid w:val="00205D9B"/>
    <w:rsid w:val="00205F24"/>
    <w:rsid w:val="0020607D"/>
    <w:rsid w:val="0020656A"/>
    <w:rsid w:val="00206974"/>
    <w:rsid w:val="002074A2"/>
    <w:rsid w:val="00210661"/>
    <w:rsid w:val="00210C21"/>
    <w:rsid w:val="00211D16"/>
    <w:rsid w:val="0021274A"/>
    <w:rsid w:val="00213407"/>
    <w:rsid w:val="00214B44"/>
    <w:rsid w:val="00214BA8"/>
    <w:rsid w:val="002204DA"/>
    <w:rsid w:val="00220504"/>
    <w:rsid w:val="0022171D"/>
    <w:rsid w:val="002223CA"/>
    <w:rsid w:val="0022371A"/>
    <w:rsid w:val="00223CFA"/>
    <w:rsid w:val="00225171"/>
    <w:rsid w:val="0022526D"/>
    <w:rsid w:val="00230CBF"/>
    <w:rsid w:val="00232A98"/>
    <w:rsid w:val="00232D56"/>
    <w:rsid w:val="002332A2"/>
    <w:rsid w:val="002336E5"/>
    <w:rsid w:val="00233D13"/>
    <w:rsid w:val="0023513E"/>
    <w:rsid w:val="0023596E"/>
    <w:rsid w:val="00236210"/>
    <w:rsid w:val="002376A6"/>
    <w:rsid w:val="00240389"/>
    <w:rsid w:val="00240577"/>
    <w:rsid w:val="00240D89"/>
    <w:rsid w:val="00241558"/>
    <w:rsid w:val="0024549A"/>
    <w:rsid w:val="002458C7"/>
    <w:rsid w:val="002469DA"/>
    <w:rsid w:val="00246AA4"/>
    <w:rsid w:val="00247241"/>
    <w:rsid w:val="0025023F"/>
    <w:rsid w:val="0025141E"/>
    <w:rsid w:val="00251980"/>
    <w:rsid w:val="00251FAD"/>
    <w:rsid w:val="002520AD"/>
    <w:rsid w:val="00253E9C"/>
    <w:rsid w:val="00254321"/>
    <w:rsid w:val="002557A5"/>
    <w:rsid w:val="002563FC"/>
    <w:rsid w:val="0025648A"/>
    <w:rsid w:val="00257DF8"/>
    <w:rsid w:val="00257E4A"/>
    <w:rsid w:val="0026107C"/>
    <w:rsid w:val="00261B09"/>
    <w:rsid w:val="0026241F"/>
    <w:rsid w:val="0026268A"/>
    <w:rsid w:val="00267DD7"/>
    <w:rsid w:val="0027175D"/>
    <w:rsid w:val="0027207F"/>
    <w:rsid w:val="00272E98"/>
    <w:rsid w:val="00273154"/>
    <w:rsid w:val="00273A4F"/>
    <w:rsid w:val="00273E52"/>
    <w:rsid w:val="00274ADD"/>
    <w:rsid w:val="00274E41"/>
    <w:rsid w:val="00276425"/>
    <w:rsid w:val="002800EE"/>
    <w:rsid w:val="00280C7A"/>
    <w:rsid w:val="00280DE0"/>
    <w:rsid w:val="002811DF"/>
    <w:rsid w:val="0028267C"/>
    <w:rsid w:val="002831B2"/>
    <w:rsid w:val="00283723"/>
    <w:rsid w:val="002868C1"/>
    <w:rsid w:val="00290D38"/>
    <w:rsid w:val="00291D66"/>
    <w:rsid w:val="00292085"/>
    <w:rsid w:val="00292C19"/>
    <w:rsid w:val="00292EF8"/>
    <w:rsid w:val="00296681"/>
    <w:rsid w:val="002974BA"/>
    <w:rsid w:val="002A0616"/>
    <w:rsid w:val="002A0668"/>
    <w:rsid w:val="002A12B3"/>
    <w:rsid w:val="002A29D4"/>
    <w:rsid w:val="002A5EE4"/>
    <w:rsid w:val="002A65C3"/>
    <w:rsid w:val="002A6974"/>
    <w:rsid w:val="002A6BE3"/>
    <w:rsid w:val="002B2CFF"/>
    <w:rsid w:val="002B36ED"/>
    <w:rsid w:val="002B4615"/>
    <w:rsid w:val="002B4DD4"/>
    <w:rsid w:val="002B5364"/>
    <w:rsid w:val="002B598C"/>
    <w:rsid w:val="002C050F"/>
    <w:rsid w:val="002C2429"/>
    <w:rsid w:val="002C2D72"/>
    <w:rsid w:val="002C31B3"/>
    <w:rsid w:val="002C3FDE"/>
    <w:rsid w:val="002C5134"/>
    <w:rsid w:val="002C582B"/>
    <w:rsid w:val="002C7B21"/>
    <w:rsid w:val="002D0729"/>
    <w:rsid w:val="002D0CEE"/>
    <w:rsid w:val="002D1481"/>
    <w:rsid w:val="002D2279"/>
    <w:rsid w:val="002D52D4"/>
    <w:rsid w:val="002D5AEC"/>
    <w:rsid w:val="002D6B5E"/>
    <w:rsid w:val="002D72A4"/>
    <w:rsid w:val="002D7C2C"/>
    <w:rsid w:val="002D7E86"/>
    <w:rsid w:val="002E1B88"/>
    <w:rsid w:val="002E22F4"/>
    <w:rsid w:val="002E4993"/>
    <w:rsid w:val="002E5BAC"/>
    <w:rsid w:val="002E5D65"/>
    <w:rsid w:val="002E7635"/>
    <w:rsid w:val="002F0678"/>
    <w:rsid w:val="002F1850"/>
    <w:rsid w:val="002F2138"/>
    <w:rsid w:val="002F265A"/>
    <w:rsid w:val="002F29B2"/>
    <w:rsid w:val="002F3536"/>
    <w:rsid w:val="002F3C6D"/>
    <w:rsid w:val="002F5C70"/>
    <w:rsid w:val="002F648C"/>
    <w:rsid w:val="00300441"/>
    <w:rsid w:val="003014A8"/>
    <w:rsid w:val="003028AF"/>
    <w:rsid w:val="00304209"/>
    <w:rsid w:val="00305EFE"/>
    <w:rsid w:val="003067C4"/>
    <w:rsid w:val="00306A8C"/>
    <w:rsid w:val="0031149C"/>
    <w:rsid w:val="00312192"/>
    <w:rsid w:val="00313BFA"/>
    <w:rsid w:val="00313C76"/>
    <w:rsid w:val="00313D85"/>
    <w:rsid w:val="00313FCF"/>
    <w:rsid w:val="0031400E"/>
    <w:rsid w:val="003156FB"/>
    <w:rsid w:val="00315CE3"/>
    <w:rsid w:val="0031682C"/>
    <w:rsid w:val="00320639"/>
    <w:rsid w:val="00321D25"/>
    <w:rsid w:val="00323764"/>
    <w:rsid w:val="00324BEC"/>
    <w:rsid w:val="003251B2"/>
    <w:rsid w:val="003251FE"/>
    <w:rsid w:val="003264CF"/>
    <w:rsid w:val="00326FE6"/>
    <w:rsid w:val="003274DB"/>
    <w:rsid w:val="003275E9"/>
    <w:rsid w:val="003276F6"/>
    <w:rsid w:val="00327C24"/>
    <w:rsid w:val="00327FBF"/>
    <w:rsid w:val="00330A8A"/>
    <w:rsid w:val="00331E1C"/>
    <w:rsid w:val="00332C61"/>
    <w:rsid w:val="003340CB"/>
    <w:rsid w:val="003416DE"/>
    <w:rsid w:val="00342BDE"/>
    <w:rsid w:val="0034384F"/>
    <w:rsid w:val="00346350"/>
    <w:rsid w:val="003467DB"/>
    <w:rsid w:val="00346E17"/>
    <w:rsid w:val="00346FA9"/>
    <w:rsid w:val="00351653"/>
    <w:rsid w:val="003519BF"/>
    <w:rsid w:val="00351AC5"/>
    <w:rsid w:val="003528EB"/>
    <w:rsid w:val="003530E3"/>
    <w:rsid w:val="0035593B"/>
    <w:rsid w:val="00357E93"/>
    <w:rsid w:val="00361144"/>
    <w:rsid w:val="00361FD4"/>
    <w:rsid w:val="0036382D"/>
    <w:rsid w:val="00363939"/>
    <w:rsid w:val="0036478B"/>
    <w:rsid w:val="00364856"/>
    <w:rsid w:val="00364950"/>
    <w:rsid w:val="00366363"/>
    <w:rsid w:val="003663C1"/>
    <w:rsid w:val="00367C91"/>
    <w:rsid w:val="00367EA6"/>
    <w:rsid w:val="00370C43"/>
    <w:rsid w:val="00372164"/>
    <w:rsid w:val="00373A5B"/>
    <w:rsid w:val="00375F6E"/>
    <w:rsid w:val="003776DA"/>
    <w:rsid w:val="00380350"/>
    <w:rsid w:val="00380B4E"/>
    <w:rsid w:val="003816E4"/>
    <w:rsid w:val="00382631"/>
    <w:rsid w:val="00383152"/>
    <w:rsid w:val="00383EE9"/>
    <w:rsid w:val="003840BF"/>
    <w:rsid w:val="00384C99"/>
    <w:rsid w:val="0038528A"/>
    <w:rsid w:val="003857AE"/>
    <w:rsid w:val="00385F39"/>
    <w:rsid w:val="0038629E"/>
    <w:rsid w:val="003863DA"/>
    <w:rsid w:val="00386971"/>
    <w:rsid w:val="00386979"/>
    <w:rsid w:val="00387E09"/>
    <w:rsid w:val="00392BB9"/>
    <w:rsid w:val="003943E2"/>
    <w:rsid w:val="00396090"/>
    <w:rsid w:val="003A052C"/>
    <w:rsid w:val="003A0ACD"/>
    <w:rsid w:val="003A0FBF"/>
    <w:rsid w:val="003A20F2"/>
    <w:rsid w:val="003A368B"/>
    <w:rsid w:val="003A3B47"/>
    <w:rsid w:val="003A51B9"/>
    <w:rsid w:val="003A5D30"/>
    <w:rsid w:val="003A6C2E"/>
    <w:rsid w:val="003A6F55"/>
    <w:rsid w:val="003A70B2"/>
    <w:rsid w:val="003A7759"/>
    <w:rsid w:val="003B03EA"/>
    <w:rsid w:val="003B07D0"/>
    <w:rsid w:val="003B18D5"/>
    <w:rsid w:val="003B2AD9"/>
    <w:rsid w:val="003B482B"/>
    <w:rsid w:val="003B5B51"/>
    <w:rsid w:val="003B629F"/>
    <w:rsid w:val="003C011E"/>
    <w:rsid w:val="003C38C3"/>
    <w:rsid w:val="003C47B5"/>
    <w:rsid w:val="003C7767"/>
    <w:rsid w:val="003C7C34"/>
    <w:rsid w:val="003D0670"/>
    <w:rsid w:val="003D0F37"/>
    <w:rsid w:val="003D3306"/>
    <w:rsid w:val="003D4415"/>
    <w:rsid w:val="003D50F9"/>
    <w:rsid w:val="003D5150"/>
    <w:rsid w:val="003D5AC0"/>
    <w:rsid w:val="003D7C2C"/>
    <w:rsid w:val="003D7DDE"/>
    <w:rsid w:val="003E02B0"/>
    <w:rsid w:val="003E199D"/>
    <w:rsid w:val="003E2B6C"/>
    <w:rsid w:val="003E3151"/>
    <w:rsid w:val="003E3A65"/>
    <w:rsid w:val="003E4EA6"/>
    <w:rsid w:val="003E7226"/>
    <w:rsid w:val="003F033F"/>
    <w:rsid w:val="003F10F7"/>
    <w:rsid w:val="003F191B"/>
    <w:rsid w:val="003F1C3A"/>
    <w:rsid w:val="003F1ECC"/>
    <w:rsid w:val="003F39C5"/>
    <w:rsid w:val="003F3A6D"/>
    <w:rsid w:val="003F3E42"/>
    <w:rsid w:val="003F4C01"/>
    <w:rsid w:val="003F58C5"/>
    <w:rsid w:val="003F5FBC"/>
    <w:rsid w:val="003F6709"/>
    <w:rsid w:val="003F67B6"/>
    <w:rsid w:val="003F7756"/>
    <w:rsid w:val="00400BD7"/>
    <w:rsid w:val="00400D57"/>
    <w:rsid w:val="00404598"/>
    <w:rsid w:val="00406C1F"/>
    <w:rsid w:val="00406CD7"/>
    <w:rsid w:val="00414069"/>
    <w:rsid w:val="0041432C"/>
    <w:rsid w:val="00414D1B"/>
    <w:rsid w:val="004156F7"/>
    <w:rsid w:val="00415EA0"/>
    <w:rsid w:val="00416749"/>
    <w:rsid w:val="004206E8"/>
    <w:rsid w:val="00420BE3"/>
    <w:rsid w:val="00421C3B"/>
    <w:rsid w:val="00422C08"/>
    <w:rsid w:val="00423646"/>
    <w:rsid w:val="0042403B"/>
    <w:rsid w:val="0042518D"/>
    <w:rsid w:val="004255C1"/>
    <w:rsid w:val="00425AF1"/>
    <w:rsid w:val="00425C6B"/>
    <w:rsid w:val="004260F0"/>
    <w:rsid w:val="0042639D"/>
    <w:rsid w:val="004264F6"/>
    <w:rsid w:val="004303FD"/>
    <w:rsid w:val="00432424"/>
    <w:rsid w:val="00433616"/>
    <w:rsid w:val="00434423"/>
    <w:rsid w:val="00434A89"/>
    <w:rsid w:val="00436CF3"/>
    <w:rsid w:val="004400DF"/>
    <w:rsid w:val="00441393"/>
    <w:rsid w:val="00446F58"/>
    <w:rsid w:val="00447CF0"/>
    <w:rsid w:val="00452A37"/>
    <w:rsid w:val="00453EF3"/>
    <w:rsid w:val="004548B0"/>
    <w:rsid w:val="00455952"/>
    <w:rsid w:val="00456927"/>
    <w:rsid w:val="00456F10"/>
    <w:rsid w:val="00461126"/>
    <w:rsid w:val="004615F4"/>
    <w:rsid w:val="00462120"/>
    <w:rsid w:val="0046500C"/>
    <w:rsid w:val="00465491"/>
    <w:rsid w:val="0046570A"/>
    <w:rsid w:val="00466354"/>
    <w:rsid w:val="004663F5"/>
    <w:rsid w:val="004673D7"/>
    <w:rsid w:val="004679DF"/>
    <w:rsid w:val="00470876"/>
    <w:rsid w:val="00470934"/>
    <w:rsid w:val="004723A1"/>
    <w:rsid w:val="00473F79"/>
    <w:rsid w:val="00475533"/>
    <w:rsid w:val="00476225"/>
    <w:rsid w:val="0047673E"/>
    <w:rsid w:val="00476A58"/>
    <w:rsid w:val="00477B4F"/>
    <w:rsid w:val="00480C58"/>
    <w:rsid w:val="00480D65"/>
    <w:rsid w:val="0048518C"/>
    <w:rsid w:val="00485242"/>
    <w:rsid w:val="00490CC5"/>
    <w:rsid w:val="00491058"/>
    <w:rsid w:val="00492A8D"/>
    <w:rsid w:val="00493C02"/>
    <w:rsid w:val="0049524C"/>
    <w:rsid w:val="00496F6D"/>
    <w:rsid w:val="004A0764"/>
    <w:rsid w:val="004A0BE9"/>
    <w:rsid w:val="004A22CB"/>
    <w:rsid w:val="004A26F3"/>
    <w:rsid w:val="004A3A3E"/>
    <w:rsid w:val="004A432A"/>
    <w:rsid w:val="004A56C2"/>
    <w:rsid w:val="004A57C7"/>
    <w:rsid w:val="004B17F8"/>
    <w:rsid w:val="004B1CC3"/>
    <w:rsid w:val="004B1F82"/>
    <w:rsid w:val="004B2DCF"/>
    <w:rsid w:val="004B3C5B"/>
    <w:rsid w:val="004B458D"/>
    <w:rsid w:val="004B4CD6"/>
    <w:rsid w:val="004B5245"/>
    <w:rsid w:val="004B616D"/>
    <w:rsid w:val="004B6236"/>
    <w:rsid w:val="004B6968"/>
    <w:rsid w:val="004B7832"/>
    <w:rsid w:val="004C099A"/>
    <w:rsid w:val="004C10AA"/>
    <w:rsid w:val="004C3135"/>
    <w:rsid w:val="004C3D10"/>
    <w:rsid w:val="004C4497"/>
    <w:rsid w:val="004C600E"/>
    <w:rsid w:val="004C65F3"/>
    <w:rsid w:val="004C7289"/>
    <w:rsid w:val="004D03C3"/>
    <w:rsid w:val="004D0655"/>
    <w:rsid w:val="004D0799"/>
    <w:rsid w:val="004D17A5"/>
    <w:rsid w:val="004D1C02"/>
    <w:rsid w:val="004D2547"/>
    <w:rsid w:val="004D377B"/>
    <w:rsid w:val="004D479F"/>
    <w:rsid w:val="004D4979"/>
    <w:rsid w:val="004D4D95"/>
    <w:rsid w:val="004D5102"/>
    <w:rsid w:val="004D57E6"/>
    <w:rsid w:val="004D5CA4"/>
    <w:rsid w:val="004E08E1"/>
    <w:rsid w:val="004E0B3C"/>
    <w:rsid w:val="004E1D57"/>
    <w:rsid w:val="004E2F16"/>
    <w:rsid w:val="004E34F4"/>
    <w:rsid w:val="004E38D4"/>
    <w:rsid w:val="004E662E"/>
    <w:rsid w:val="004E7E6D"/>
    <w:rsid w:val="004F08DD"/>
    <w:rsid w:val="004F0DA4"/>
    <w:rsid w:val="004F15F9"/>
    <w:rsid w:val="004F2B15"/>
    <w:rsid w:val="004F3244"/>
    <w:rsid w:val="004F3731"/>
    <w:rsid w:val="00500752"/>
    <w:rsid w:val="00502A3A"/>
    <w:rsid w:val="00503044"/>
    <w:rsid w:val="00503C05"/>
    <w:rsid w:val="00504281"/>
    <w:rsid w:val="00504EA0"/>
    <w:rsid w:val="00504EFF"/>
    <w:rsid w:val="00505CC1"/>
    <w:rsid w:val="0050630C"/>
    <w:rsid w:val="0050639D"/>
    <w:rsid w:val="00506A8A"/>
    <w:rsid w:val="00506B74"/>
    <w:rsid w:val="005107B4"/>
    <w:rsid w:val="00510A91"/>
    <w:rsid w:val="005129C3"/>
    <w:rsid w:val="00513460"/>
    <w:rsid w:val="0051470F"/>
    <w:rsid w:val="0051798A"/>
    <w:rsid w:val="00521529"/>
    <w:rsid w:val="00523005"/>
    <w:rsid w:val="00523666"/>
    <w:rsid w:val="00524518"/>
    <w:rsid w:val="00525B83"/>
    <w:rsid w:val="00526234"/>
    <w:rsid w:val="00532885"/>
    <w:rsid w:val="00532A79"/>
    <w:rsid w:val="0054285F"/>
    <w:rsid w:val="00543C49"/>
    <w:rsid w:val="00543FAA"/>
    <w:rsid w:val="0054534D"/>
    <w:rsid w:val="005505EC"/>
    <w:rsid w:val="00552F2A"/>
    <w:rsid w:val="0055336C"/>
    <w:rsid w:val="00553E4B"/>
    <w:rsid w:val="00553FE5"/>
    <w:rsid w:val="00554AA4"/>
    <w:rsid w:val="00557131"/>
    <w:rsid w:val="00557434"/>
    <w:rsid w:val="005579C2"/>
    <w:rsid w:val="00560022"/>
    <w:rsid w:val="00561E39"/>
    <w:rsid w:val="005630FC"/>
    <w:rsid w:val="0056439C"/>
    <w:rsid w:val="00564F37"/>
    <w:rsid w:val="00566481"/>
    <w:rsid w:val="0057245C"/>
    <w:rsid w:val="00573E83"/>
    <w:rsid w:val="00574B2C"/>
    <w:rsid w:val="0057577D"/>
    <w:rsid w:val="00575E73"/>
    <w:rsid w:val="005766A9"/>
    <w:rsid w:val="00577066"/>
    <w:rsid w:val="005773CC"/>
    <w:rsid w:val="00580763"/>
    <w:rsid w:val="00580B6D"/>
    <w:rsid w:val="00580EBF"/>
    <w:rsid w:val="00581508"/>
    <w:rsid w:val="00581E22"/>
    <w:rsid w:val="00584326"/>
    <w:rsid w:val="00587A38"/>
    <w:rsid w:val="00590C8F"/>
    <w:rsid w:val="005923B8"/>
    <w:rsid w:val="005925CC"/>
    <w:rsid w:val="005949A8"/>
    <w:rsid w:val="0059504D"/>
    <w:rsid w:val="00595415"/>
    <w:rsid w:val="00597652"/>
    <w:rsid w:val="00597DE5"/>
    <w:rsid w:val="00597FE6"/>
    <w:rsid w:val="005A02B8"/>
    <w:rsid w:val="005A080B"/>
    <w:rsid w:val="005A0A58"/>
    <w:rsid w:val="005A1DC7"/>
    <w:rsid w:val="005A28C1"/>
    <w:rsid w:val="005A2F8D"/>
    <w:rsid w:val="005A35E8"/>
    <w:rsid w:val="005A3AED"/>
    <w:rsid w:val="005A552F"/>
    <w:rsid w:val="005A689B"/>
    <w:rsid w:val="005A6A7B"/>
    <w:rsid w:val="005A7821"/>
    <w:rsid w:val="005A7F22"/>
    <w:rsid w:val="005B12A5"/>
    <w:rsid w:val="005B17F5"/>
    <w:rsid w:val="005B2163"/>
    <w:rsid w:val="005B35CD"/>
    <w:rsid w:val="005B4F95"/>
    <w:rsid w:val="005B5D18"/>
    <w:rsid w:val="005B76A2"/>
    <w:rsid w:val="005B7E93"/>
    <w:rsid w:val="005C0703"/>
    <w:rsid w:val="005C161A"/>
    <w:rsid w:val="005C1BCB"/>
    <w:rsid w:val="005C2312"/>
    <w:rsid w:val="005C299E"/>
    <w:rsid w:val="005C3CBC"/>
    <w:rsid w:val="005C4735"/>
    <w:rsid w:val="005C5C63"/>
    <w:rsid w:val="005C71FF"/>
    <w:rsid w:val="005D16C2"/>
    <w:rsid w:val="005D27B8"/>
    <w:rsid w:val="005D2BC0"/>
    <w:rsid w:val="005D304B"/>
    <w:rsid w:val="005D35FC"/>
    <w:rsid w:val="005D62E8"/>
    <w:rsid w:val="005D6E5D"/>
    <w:rsid w:val="005D7B4A"/>
    <w:rsid w:val="005D7C8B"/>
    <w:rsid w:val="005D7E6E"/>
    <w:rsid w:val="005E207F"/>
    <w:rsid w:val="005E2CAB"/>
    <w:rsid w:val="005E2F26"/>
    <w:rsid w:val="005E3989"/>
    <w:rsid w:val="005E3BFC"/>
    <w:rsid w:val="005E417F"/>
    <w:rsid w:val="005E4659"/>
    <w:rsid w:val="005E489D"/>
    <w:rsid w:val="005E489E"/>
    <w:rsid w:val="005E4994"/>
    <w:rsid w:val="005E5683"/>
    <w:rsid w:val="005E5EB5"/>
    <w:rsid w:val="005E6557"/>
    <w:rsid w:val="005E77C2"/>
    <w:rsid w:val="005F0DEA"/>
    <w:rsid w:val="005F1386"/>
    <w:rsid w:val="005F17C2"/>
    <w:rsid w:val="005F241D"/>
    <w:rsid w:val="005F3D69"/>
    <w:rsid w:val="005F4195"/>
    <w:rsid w:val="005F7305"/>
    <w:rsid w:val="005F7447"/>
    <w:rsid w:val="005F7EC9"/>
    <w:rsid w:val="00600196"/>
    <w:rsid w:val="00600A54"/>
    <w:rsid w:val="0060341F"/>
    <w:rsid w:val="00603908"/>
    <w:rsid w:val="006039FF"/>
    <w:rsid w:val="00603FDF"/>
    <w:rsid w:val="00604239"/>
    <w:rsid w:val="0060555F"/>
    <w:rsid w:val="006062AD"/>
    <w:rsid w:val="00606D9F"/>
    <w:rsid w:val="00607F1F"/>
    <w:rsid w:val="00610DCD"/>
    <w:rsid w:val="006127AC"/>
    <w:rsid w:val="006134D0"/>
    <w:rsid w:val="00614D16"/>
    <w:rsid w:val="00616807"/>
    <w:rsid w:val="00616ED4"/>
    <w:rsid w:val="00617F1B"/>
    <w:rsid w:val="0062047B"/>
    <w:rsid w:val="006237FF"/>
    <w:rsid w:val="0062391F"/>
    <w:rsid w:val="00623F8D"/>
    <w:rsid w:val="006241C7"/>
    <w:rsid w:val="00624349"/>
    <w:rsid w:val="00626292"/>
    <w:rsid w:val="00627543"/>
    <w:rsid w:val="00630646"/>
    <w:rsid w:val="00630CF0"/>
    <w:rsid w:val="00631A90"/>
    <w:rsid w:val="00632422"/>
    <w:rsid w:val="0063353B"/>
    <w:rsid w:val="006344EA"/>
    <w:rsid w:val="00634A78"/>
    <w:rsid w:val="00635089"/>
    <w:rsid w:val="0064125B"/>
    <w:rsid w:val="00641356"/>
    <w:rsid w:val="00642025"/>
    <w:rsid w:val="00646C94"/>
    <w:rsid w:val="00646EC0"/>
    <w:rsid w:val="00647F62"/>
    <w:rsid w:val="006500D0"/>
    <w:rsid w:val="0065107F"/>
    <w:rsid w:val="00651526"/>
    <w:rsid w:val="00653BE9"/>
    <w:rsid w:val="00654CD0"/>
    <w:rsid w:val="00655B0A"/>
    <w:rsid w:val="00662DB6"/>
    <w:rsid w:val="00663A17"/>
    <w:rsid w:val="00663BEE"/>
    <w:rsid w:val="00664AB9"/>
    <w:rsid w:val="0066568A"/>
    <w:rsid w:val="00666061"/>
    <w:rsid w:val="00667424"/>
    <w:rsid w:val="006676BA"/>
    <w:rsid w:val="00667792"/>
    <w:rsid w:val="00670BE4"/>
    <w:rsid w:val="00670F81"/>
    <w:rsid w:val="00671677"/>
    <w:rsid w:val="006717C5"/>
    <w:rsid w:val="0067219B"/>
    <w:rsid w:val="006742C7"/>
    <w:rsid w:val="00674DCF"/>
    <w:rsid w:val="00674E07"/>
    <w:rsid w:val="006750F2"/>
    <w:rsid w:val="006778C1"/>
    <w:rsid w:val="00683453"/>
    <w:rsid w:val="0068553C"/>
    <w:rsid w:val="00685596"/>
    <w:rsid w:val="00685F34"/>
    <w:rsid w:val="00686307"/>
    <w:rsid w:val="00687067"/>
    <w:rsid w:val="0068782B"/>
    <w:rsid w:val="0068785F"/>
    <w:rsid w:val="00690B32"/>
    <w:rsid w:val="006917D8"/>
    <w:rsid w:val="00692EE0"/>
    <w:rsid w:val="006931BC"/>
    <w:rsid w:val="00694DF1"/>
    <w:rsid w:val="006960E4"/>
    <w:rsid w:val="006975A8"/>
    <w:rsid w:val="006A2EC5"/>
    <w:rsid w:val="006A3F04"/>
    <w:rsid w:val="006A4355"/>
    <w:rsid w:val="006A48C0"/>
    <w:rsid w:val="006A5946"/>
    <w:rsid w:val="006A7CCA"/>
    <w:rsid w:val="006B0203"/>
    <w:rsid w:val="006B0311"/>
    <w:rsid w:val="006B0473"/>
    <w:rsid w:val="006B152C"/>
    <w:rsid w:val="006B2437"/>
    <w:rsid w:val="006B33E8"/>
    <w:rsid w:val="006B4BB3"/>
    <w:rsid w:val="006C0FB3"/>
    <w:rsid w:val="006C2F8B"/>
    <w:rsid w:val="006C39A9"/>
    <w:rsid w:val="006C44CF"/>
    <w:rsid w:val="006C5AA4"/>
    <w:rsid w:val="006C7859"/>
    <w:rsid w:val="006C7F1F"/>
    <w:rsid w:val="006D0C20"/>
    <w:rsid w:val="006D15CF"/>
    <w:rsid w:val="006D1686"/>
    <w:rsid w:val="006D21AF"/>
    <w:rsid w:val="006D418D"/>
    <w:rsid w:val="006D4A90"/>
    <w:rsid w:val="006D50F0"/>
    <w:rsid w:val="006E0818"/>
    <w:rsid w:val="006E0BDC"/>
    <w:rsid w:val="006E0E7D"/>
    <w:rsid w:val="006E1BC9"/>
    <w:rsid w:val="006E2164"/>
    <w:rsid w:val="006E2AB1"/>
    <w:rsid w:val="006E3723"/>
    <w:rsid w:val="006E4815"/>
    <w:rsid w:val="006E4826"/>
    <w:rsid w:val="006E5E2E"/>
    <w:rsid w:val="006E7930"/>
    <w:rsid w:val="006F032D"/>
    <w:rsid w:val="006F15B6"/>
    <w:rsid w:val="006F1C14"/>
    <w:rsid w:val="006F4906"/>
    <w:rsid w:val="006F585D"/>
    <w:rsid w:val="006F58DD"/>
    <w:rsid w:val="006F6B62"/>
    <w:rsid w:val="006F79DB"/>
    <w:rsid w:val="007002D1"/>
    <w:rsid w:val="007009CD"/>
    <w:rsid w:val="0070108E"/>
    <w:rsid w:val="007012F8"/>
    <w:rsid w:val="00701526"/>
    <w:rsid w:val="00702197"/>
    <w:rsid w:val="0070239E"/>
    <w:rsid w:val="00703591"/>
    <w:rsid w:val="0070464F"/>
    <w:rsid w:val="00704FE0"/>
    <w:rsid w:val="00705F56"/>
    <w:rsid w:val="00707716"/>
    <w:rsid w:val="007077C8"/>
    <w:rsid w:val="00707888"/>
    <w:rsid w:val="00713865"/>
    <w:rsid w:val="007153A4"/>
    <w:rsid w:val="00720CBB"/>
    <w:rsid w:val="007211A9"/>
    <w:rsid w:val="00722185"/>
    <w:rsid w:val="00724509"/>
    <w:rsid w:val="007250D4"/>
    <w:rsid w:val="007251A6"/>
    <w:rsid w:val="0072582E"/>
    <w:rsid w:val="0072591F"/>
    <w:rsid w:val="0072636D"/>
    <w:rsid w:val="007270D4"/>
    <w:rsid w:val="0072737A"/>
    <w:rsid w:val="007277F8"/>
    <w:rsid w:val="007279C5"/>
    <w:rsid w:val="00730492"/>
    <w:rsid w:val="00730638"/>
    <w:rsid w:val="007306B4"/>
    <w:rsid w:val="007309EC"/>
    <w:rsid w:val="007318A6"/>
    <w:rsid w:val="00731DEE"/>
    <w:rsid w:val="00732315"/>
    <w:rsid w:val="007323D6"/>
    <w:rsid w:val="007342FE"/>
    <w:rsid w:val="007348B3"/>
    <w:rsid w:val="00734F4E"/>
    <w:rsid w:val="00735A51"/>
    <w:rsid w:val="00741F0A"/>
    <w:rsid w:val="00742081"/>
    <w:rsid w:val="0074641B"/>
    <w:rsid w:val="0074704E"/>
    <w:rsid w:val="007479DB"/>
    <w:rsid w:val="00750AF1"/>
    <w:rsid w:val="00750D7E"/>
    <w:rsid w:val="00751118"/>
    <w:rsid w:val="007519FD"/>
    <w:rsid w:val="00751C31"/>
    <w:rsid w:val="00751F98"/>
    <w:rsid w:val="0075202E"/>
    <w:rsid w:val="0075218C"/>
    <w:rsid w:val="007525F4"/>
    <w:rsid w:val="00753022"/>
    <w:rsid w:val="00753297"/>
    <w:rsid w:val="0075390D"/>
    <w:rsid w:val="00753E54"/>
    <w:rsid w:val="007542FF"/>
    <w:rsid w:val="00754AC3"/>
    <w:rsid w:val="007560BA"/>
    <w:rsid w:val="007560C3"/>
    <w:rsid w:val="0076035F"/>
    <w:rsid w:val="007605DF"/>
    <w:rsid w:val="007655DE"/>
    <w:rsid w:val="007668E9"/>
    <w:rsid w:val="007715E8"/>
    <w:rsid w:val="007734C8"/>
    <w:rsid w:val="00773F7D"/>
    <w:rsid w:val="007740B3"/>
    <w:rsid w:val="00776004"/>
    <w:rsid w:val="00777CAD"/>
    <w:rsid w:val="0078486B"/>
    <w:rsid w:val="00784C2D"/>
    <w:rsid w:val="00784F89"/>
    <w:rsid w:val="00785046"/>
    <w:rsid w:val="00785879"/>
    <w:rsid w:val="00785A39"/>
    <w:rsid w:val="00786B4A"/>
    <w:rsid w:val="00787965"/>
    <w:rsid w:val="00787D8A"/>
    <w:rsid w:val="00790277"/>
    <w:rsid w:val="00791683"/>
    <w:rsid w:val="00791A49"/>
    <w:rsid w:val="00791EBC"/>
    <w:rsid w:val="00793577"/>
    <w:rsid w:val="00793FB4"/>
    <w:rsid w:val="007954E6"/>
    <w:rsid w:val="007970B9"/>
    <w:rsid w:val="007A1943"/>
    <w:rsid w:val="007A36CA"/>
    <w:rsid w:val="007A446A"/>
    <w:rsid w:val="007A470E"/>
    <w:rsid w:val="007A4D7D"/>
    <w:rsid w:val="007A6476"/>
    <w:rsid w:val="007A6741"/>
    <w:rsid w:val="007B0857"/>
    <w:rsid w:val="007B0C9F"/>
    <w:rsid w:val="007B29A6"/>
    <w:rsid w:val="007B32C0"/>
    <w:rsid w:val="007B3AD3"/>
    <w:rsid w:val="007B51B5"/>
    <w:rsid w:val="007B547D"/>
    <w:rsid w:val="007B64BE"/>
    <w:rsid w:val="007B6754"/>
    <w:rsid w:val="007B6A93"/>
    <w:rsid w:val="007B7ABE"/>
    <w:rsid w:val="007B7FEC"/>
    <w:rsid w:val="007C3669"/>
    <w:rsid w:val="007C3798"/>
    <w:rsid w:val="007C3D51"/>
    <w:rsid w:val="007C3EB8"/>
    <w:rsid w:val="007C72E5"/>
    <w:rsid w:val="007D2107"/>
    <w:rsid w:val="007D3EAE"/>
    <w:rsid w:val="007D4F18"/>
    <w:rsid w:val="007D5895"/>
    <w:rsid w:val="007D6311"/>
    <w:rsid w:val="007D674E"/>
    <w:rsid w:val="007D6B1C"/>
    <w:rsid w:val="007D6D78"/>
    <w:rsid w:val="007D6D87"/>
    <w:rsid w:val="007D713E"/>
    <w:rsid w:val="007D747F"/>
    <w:rsid w:val="007D77AB"/>
    <w:rsid w:val="007E0D7F"/>
    <w:rsid w:val="007E30DF"/>
    <w:rsid w:val="007E4FD4"/>
    <w:rsid w:val="007E6F8B"/>
    <w:rsid w:val="007E724C"/>
    <w:rsid w:val="007F2382"/>
    <w:rsid w:val="007F32E8"/>
    <w:rsid w:val="007F4626"/>
    <w:rsid w:val="007F747A"/>
    <w:rsid w:val="007F7544"/>
    <w:rsid w:val="00800995"/>
    <w:rsid w:val="00801A39"/>
    <w:rsid w:val="00802B2D"/>
    <w:rsid w:val="00802D62"/>
    <w:rsid w:val="00803B93"/>
    <w:rsid w:val="00804226"/>
    <w:rsid w:val="00806501"/>
    <w:rsid w:val="0081058D"/>
    <w:rsid w:val="00810809"/>
    <w:rsid w:val="00812295"/>
    <w:rsid w:val="00812370"/>
    <w:rsid w:val="00812618"/>
    <w:rsid w:val="00813258"/>
    <w:rsid w:val="00813FE8"/>
    <w:rsid w:val="00815E10"/>
    <w:rsid w:val="00817C6E"/>
    <w:rsid w:val="008207E8"/>
    <w:rsid w:val="00820EB5"/>
    <w:rsid w:val="00821A0D"/>
    <w:rsid w:val="00822EEB"/>
    <w:rsid w:val="00823025"/>
    <w:rsid w:val="00823625"/>
    <w:rsid w:val="00823B68"/>
    <w:rsid w:val="00824C25"/>
    <w:rsid w:val="00825BE4"/>
    <w:rsid w:val="008263B3"/>
    <w:rsid w:val="00826A1B"/>
    <w:rsid w:val="00827B43"/>
    <w:rsid w:val="008302E4"/>
    <w:rsid w:val="008326B2"/>
    <w:rsid w:val="008333F5"/>
    <w:rsid w:val="00833A1B"/>
    <w:rsid w:val="00835C0B"/>
    <w:rsid w:val="00835E5C"/>
    <w:rsid w:val="008400A7"/>
    <w:rsid w:val="008410DD"/>
    <w:rsid w:val="0084118C"/>
    <w:rsid w:val="008449B8"/>
    <w:rsid w:val="00846831"/>
    <w:rsid w:val="0084683E"/>
    <w:rsid w:val="0084698D"/>
    <w:rsid w:val="00846D1F"/>
    <w:rsid w:val="008500F3"/>
    <w:rsid w:val="00850852"/>
    <w:rsid w:val="008533FB"/>
    <w:rsid w:val="00853A9B"/>
    <w:rsid w:val="008546FC"/>
    <w:rsid w:val="00855AE8"/>
    <w:rsid w:val="00857A48"/>
    <w:rsid w:val="00857B0D"/>
    <w:rsid w:val="00857B89"/>
    <w:rsid w:val="0086075F"/>
    <w:rsid w:val="00864E45"/>
    <w:rsid w:val="00864F85"/>
    <w:rsid w:val="00865303"/>
    <w:rsid w:val="00865532"/>
    <w:rsid w:val="00865E58"/>
    <w:rsid w:val="00870EEA"/>
    <w:rsid w:val="00871929"/>
    <w:rsid w:val="0087271C"/>
    <w:rsid w:val="00872BCC"/>
    <w:rsid w:val="008736F9"/>
    <w:rsid w:val="008737D3"/>
    <w:rsid w:val="008746A5"/>
    <w:rsid w:val="008747E0"/>
    <w:rsid w:val="00874862"/>
    <w:rsid w:val="00875BD2"/>
    <w:rsid w:val="00875D28"/>
    <w:rsid w:val="00876841"/>
    <w:rsid w:val="00880457"/>
    <w:rsid w:val="008825DA"/>
    <w:rsid w:val="008827A8"/>
    <w:rsid w:val="00882B3C"/>
    <w:rsid w:val="00883AE3"/>
    <w:rsid w:val="0088489E"/>
    <w:rsid w:val="008867AC"/>
    <w:rsid w:val="00887A0A"/>
    <w:rsid w:val="00887DF3"/>
    <w:rsid w:val="008904CF"/>
    <w:rsid w:val="00890E10"/>
    <w:rsid w:val="00892C57"/>
    <w:rsid w:val="00893068"/>
    <w:rsid w:val="0089335D"/>
    <w:rsid w:val="00893A14"/>
    <w:rsid w:val="00893DB8"/>
    <w:rsid w:val="00894714"/>
    <w:rsid w:val="00894DAC"/>
    <w:rsid w:val="008972C3"/>
    <w:rsid w:val="008974C6"/>
    <w:rsid w:val="008A04CB"/>
    <w:rsid w:val="008A0F75"/>
    <w:rsid w:val="008A6A57"/>
    <w:rsid w:val="008A6F5C"/>
    <w:rsid w:val="008B0683"/>
    <w:rsid w:val="008B1D10"/>
    <w:rsid w:val="008B38AF"/>
    <w:rsid w:val="008B3D5A"/>
    <w:rsid w:val="008B517C"/>
    <w:rsid w:val="008B6AB9"/>
    <w:rsid w:val="008C0A5B"/>
    <w:rsid w:val="008C127B"/>
    <w:rsid w:val="008C33B5"/>
    <w:rsid w:val="008C3975"/>
    <w:rsid w:val="008C4757"/>
    <w:rsid w:val="008C4B6D"/>
    <w:rsid w:val="008C4ECA"/>
    <w:rsid w:val="008C5032"/>
    <w:rsid w:val="008C53D4"/>
    <w:rsid w:val="008C70B4"/>
    <w:rsid w:val="008C73B4"/>
    <w:rsid w:val="008C7800"/>
    <w:rsid w:val="008C7EBA"/>
    <w:rsid w:val="008D1B79"/>
    <w:rsid w:val="008D1E3F"/>
    <w:rsid w:val="008D21C5"/>
    <w:rsid w:val="008D2314"/>
    <w:rsid w:val="008D56C2"/>
    <w:rsid w:val="008D66D5"/>
    <w:rsid w:val="008D677A"/>
    <w:rsid w:val="008E02C3"/>
    <w:rsid w:val="008E0774"/>
    <w:rsid w:val="008E0E81"/>
    <w:rsid w:val="008E1BB7"/>
    <w:rsid w:val="008E1F69"/>
    <w:rsid w:val="008E4C85"/>
    <w:rsid w:val="008E545A"/>
    <w:rsid w:val="008E54F8"/>
    <w:rsid w:val="008E5E93"/>
    <w:rsid w:val="008E7796"/>
    <w:rsid w:val="008F035C"/>
    <w:rsid w:val="008F3638"/>
    <w:rsid w:val="008F3E28"/>
    <w:rsid w:val="008F42D5"/>
    <w:rsid w:val="008F57D8"/>
    <w:rsid w:val="008F6D04"/>
    <w:rsid w:val="008F7807"/>
    <w:rsid w:val="008F7910"/>
    <w:rsid w:val="008F7E9E"/>
    <w:rsid w:val="0090013C"/>
    <w:rsid w:val="009003D7"/>
    <w:rsid w:val="009013EB"/>
    <w:rsid w:val="00902834"/>
    <w:rsid w:val="00904F03"/>
    <w:rsid w:val="00905D6C"/>
    <w:rsid w:val="009102A3"/>
    <w:rsid w:val="009103DC"/>
    <w:rsid w:val="0091160F"/>
    <w:rsid w:val="00911CD7"/>
    <w:rsid w:val="0091224E"/>
    <w:rsid w:val="00912760"/>
    <w:rsid w:val="00913B44"/>
    <w:rsid w:val="00914431"/>
    <w:rsid w:val="00914E26"/>
    <w:rsid w:val="009153E3"/>
    <w:rsid w:val="0091590F"/>
    <w:rsid w:val="00920B4E"/>
    <w:rsid w:val="009249A2"/>
    <w:rsid w:val="00924ABF"/>
    <w:rsid w:val="009250F6"/>
    <w:rsid w:val="0092540C"/>
    <w:rsid w:val="00925E0F"/>
    <w:rsid w:val="00926E83"/>
    <w:rsid w:val="0092777B"/>
    <w:rsid w:val="00931A57"/>
    <w:rsid w:val="00931B48"/>
    <w:rsid w:val="00932C9D"/>
    <w:rsid w:val="00933560"/>
    <w:rsid w:val="00934102"/>
    <w:rsid w:val="00934580"/>
    <w:rsid w:val="00936154"/>
    <w:rsid w:val="00936A95"/>
    <w:rsid w:val="009414E6"/>
    <w:rsid w:val="0094288C"/>
    <w:rsid w:val="00942C44"/>
    <w:rsid w:val="0094549B"/>
    <w:rsid w:val="00945B52"/>
    <w:rsid w:val="00950122"/>
    <w:rsid w:val="009522CA"/>
    <w:rsid w:val="00953F5E"/>
    <w:rsid w:val="00954CCE"/>
    <w:rsid w:val="00955585"/>
    <w:rsid w:val="009568BF"/>
    <w:rsid w:val="00957247"/>
    <w:rsid w:val="009610A6"/>
    <w:rsid w:val="0096397B"/>
    <w:rsid w:val="009649B1"/>
    <w:rsid w:val="00966FC5"/>
    <w:rsid w:val="009672E7"/>
    <w:rsid w:val="00970A45"/>
    <w:rsid w:val="00971591"/>
    <w:rsid w:val="00973FD9"/>
    <w:rsid w:val="0097455F"/>
    <w:rsid w:val="00974564"/>
    <w:rsid w:val="00974BC7"/>
    <w:rsid w:val="00974D44"/>
    <w:rsid w:val="00974E99"/>
    <w:rsid w:val="009764FA"/>
    <w:rsid w:val="00976AEE"/>
    <w:rsid w:val="00976B4B"/>
    <w:rsid w:val="009773B0"/>
    <w:rsid w:val="00980192"/>
    <w:rsid w:val="00980A30"/>
    <w:rsid w:val="00981087"/>
    <w:rsid w:val="0098220E"/>
    <w:rsid w:val="009826A4"/>
    <w:rsid w:val="00982D62"/>
    <w:rsid w:val="0098341B"/>
    <w:rsid w:val="00983796"/>
    <w:rsid w:val="00985E48"/>
    <w:rsid w:val="009862C5"/>
    <w:rsid w:val="009865F4"/>
    <w:rsid w:val="0098661F"/>
    <w:rsid w:val="00990F8A"/>
    <w:rsid w:val="00991CDC"/>
    <w:rsid w:val="00992928"/>
    <w:rsid w:val="00993E11"/>
    <w:rsid w:val="00994A6D"/>
    <w:rsid w:val="00994D97"/>
    <w:rsid w:val="009954E7"/>
    <w:rsid w:val="00995AB3"/>
    <w:rsid w:val="0099629B"/>
    <w:rsid w:val="009977A0"/>
    <w:rsid w:val="009A1FCD"/>
    <w:rsid w:val="009A2739"/>
    <w:rsid w:val="009A3336"/>
    <w:rsid w:val="009A479F"/>
    <w:rsid w:val="009A561F"/>
    <w:rsid w:val="009A5EC5"/>
    <w:rsid w:val="009A7C17"/>
    <w:rsid w:val="009B16C4"/>
    <w:rsid w:val="009B6BE5"/>
    <w:rsid w:val="009B6D68"/>
    <w:rsid w:val="009B74FA"/>
    <w:rsid w:val="009B785E"/>
    <w:rsid w:val="009C00C9"/>
    <w:rsid w:val="009C0860"/>
    <w:rsid w:val="009C0B27"/>
    <w:rsid w:val="009C25D3"/>
    <w:rsid w:val="009C26F8"/>
    <w:rsid w:val="009C29E7"/>
    <w:rsid w:val="009C4530"/>
    <w:rsid w:val="009C609E"/>
    <w:rsid w:val="009C68C3"/>
    <w:rsid w:val="009C705E"/>
    <w:rsid w:val="009C73CB"/>
    <w:rsid w:val="009D0E1C"/>
    <w:rsid w:val="009D13A2"/>
    <w:rsid w:val="009D1A22"/>
    <w:rsid w:val="009D1A66"/>
    <w:rsid w:val="009D3CB0"/>
    <w:rsid w:val="009D41CF"/>
    <w:rsid w:val="009D6D6A"/>
    <w:rsid w:val="009D7F8F"/>
    <w:rsid w:val="009E16EC"/>
    <w:rsid w:val="009E281E"/>
    <w:rsid w:val="009E472A"/>
    <w:rsid w:val="009E4A4D"/>
    <w:rsid w:val="009E58A1"/>
    <w:rsid w:val="009F0720"/>
    <w:rsid w:val="009F07F2"/>
    <w:rsid w:val="009F081F"/>
    <w:rsid w:val="009F2BEF"/>
    <w:rsid w:val="009F4532"/>
    <w:rsid w:val="009F629C"/>
    <w:rsid w:val="009F730E"/>
    <w:rsid w:val="009F798B"/>
    <w:rsid w:val="00A03913"/>
    <w:rsid w:val="00A0395E"/>
    <w:rsid w:val="00A05B04"/>
    <w:rsid w:val="00A07FD0"/>
    <w:rsid w:val="00A11667"/>
    <w:rsid w:val="00A12BAA"/>
    <w:rsid w:val="00A13D2C"/>
    <w:rsid w:val="00A13E56"/>
    <w:rsid w:val="00A14374"/>
    <w:rsid w:val="00A148D2"/>
    <w:rsid w:val="00A152FA"/>
    <w:rsid w:val="00A17515"/>
    <w:rsid w:val="00A2061C"/>
    <w:rsid w:val="00A21550"/>
    <w:rsid w:val="00A22C78"/>
    <w:rsid w:val="00A23CC4"/>
    <w:rsid w:val="00A24838"/>
    <w:rsid w:val="00A24A6F"/>
    <w:rsid w:val="00A25A5B"/>
    <w:rsid w:val="00A25EB6"/>
    <w:rsid w:val="00A2603E"/>
    <w:rsid w:val="00A27DDA"/>
    <w:rsid w:val="00A30E7D"/>
    <w:rsid w:val="00A31890"/>
    <w:rsid w:val="00A32A0A"/>
    <w:rsid w:val="00A33333"/>
    <w:rsid w:val="00A33E17"/>
    <w:rsid w:val="00A3542B"/>
    <w:rsid w:val="00A37EE0"/>
    <w:rsid w:val="00A4024D"/>
    <w:rsid w:val="00A41D75"/>
    <w:rsid w:val="00A4282A"/>
    <w:rsid w:val="00A4308C"/>
    <w:rsid w:val="00A43780"/>
    <w:rsid w:val="00A4469B"/>
    <w:rsid w:val="00A44AA5"/>
    <w:rsid w:val="00A44B9C"/>
    <w:rsid w:val="00A4673C"/>
    <w:rsid w:val="00A5256E"/>
    <w:rsid w:val="00A538DE"/>
    <w:rsid w:val="00A549B3"/>
    <w:rsid w:val="00A56C8C"/>
    <w:rsid w:val="00A57F23"/>
    <w:rsid w:val="00A60320"/>
    <w:rsid w:val="00A6045E"/>
    <w:rsid w:val="00A6102A"/>
    <w:rsid w:val="00A619B1"/>
    <w:rsid w:val="00A61DA5"/>
    <w:rsid w:val="00A62F5C"/>
    <w:rsid w:val="00A65C3C"/>
    <w:rsid w:val="00A66024"/>
    <w:rsid w:val="00A662B0"/>
    <w:rsid w:val="00A6652B"/>
    <w:rsid w:val="00A668D2"/>
    <w:rsid w:val="00A67DA0"/>
    <w:rsid w:val="00A728AE"/>
    <w:rsid w:val="00A72ED7"/>
    <w:rsid w:val="00A73DC4"/>
    <w:rsid w:val="00A74280"/>
    <w:rsid w:val="00A74B49"/>
    <w:rsid w:val="00A7537B"/>
    <w:rsid w:val="00A75926"/>
    <w:rsid w:val="00A76A14"/>
    <w:rsid w:val="00A778C6"/>
    <w:rsid w:val="00A8083F"/>
    <w:rsid w:val="00A81A11"/>
    <w:rsid w:val="00A823EB"/>
    <w:rsid w:val="00A84CE0"/>
    <w:rsid w:val="00A858B6"/>
    <w:rsid w:val="00A87457"/>
    <w:rsid w:val="00A907C1"/>
    <w:rsid w:val="00A90D86"/>
    <w:rsid w:val="00A915FE"/>
    <w:rsid w:val="00A92516"/>
    <w:rsid w:val="00A93103"/>
    <w:rsid w:val="00A937EA"/>
    <w:rsid w:val="00A94CF0"/>
    <w:rsid w:val="00A968F6"/>
    <w:rsid w:val="00A973D4"/>
    <w:rsid w:val="00A973D8"/>
    <w:rsid w:val="00AA0857"/>
    <w:rsid w:val="00AA08A7"/>
    <w:rsid w:val="00AA1028"/>
    <w:rsid w:val="00AA1CAC"/>
    <w:rsid w:val="00AA2ADE"/>
    <w:rsid w:val="00AA34F8"/>
    <w:rsid w:val="00AA3E01"/>
    <w:rsid w:val="00AA3FE1"/>
    <w:rsid w:val="00AA686B"/>
    <w:rsid w:val="00AA7005"/>
    <w:rsid w:val="00AA779D"/>
    <w:rsid w:val="00AB1A05"/>
    <w:rsid w:val="00AB46CD"/>
    <w:rsid w:val="00AB4A21"/>
    <w:rsid w:val="00AB4FB9"/>
    <w:rsid w:val="00AB7363"/>
    <w:rsid w:val="00AC0A93"/>
    <w:rsid w:val="00AC0ECF"/>
    <w:rsid w:val="00AC0FDF"/>
    <w:rsid w:val="00AC12CD"/>
    <w:rsid w:val="00AC1940"/>
    <w:rsid w:val="00AC33A2"/>
    <w:rsid w:val="00AC38FA"/>
    <w:rsid w:val="00AC70BD"/>
    <w:rsid w:val="00AC7481"/>
    <w:rsid w:val="00AC78E3"/>
    <w:rsid w:val="00AD146F"/>
    <w:rsid w:val="00AD1F46"/>
    <w:rsid w:val="00AD2C95"/>
    <w:rsid w:val="00AD3510"/>
    <w:rsid w:val="00AD3708"/>
    <w:rsid w:val="00AD3B18"/>
    <w:rsid w:val="00AD4E86"/>
    <w:rsid w:val="00AD57FD"/>
    <w:rsid w:val="00AD5C3D"/>
    <w:rsid w:val="00AD64D9"/>
    <w:rsid w:val="00AE167E"/>
    <w:rsid w:val="00AE1C35"/>
    <w:rsid w:val="00AE1CC3"/>
    <w:rsid w:val="00AE275E"/>
    <w:rsid w:val="00AE44AE"/>
    <w:rsid w:val="00AE5746"/>
    <w:rsid w:val="00AE65F1"/>
    <w:rsid w:val="00AE6BB4"/>
    <w:rsid w:val="00AE74AD"/>
    <w:rsid w:val="00AE7B1B"/>
    <w:rsid w:val="00AF159C"/>
    <w:rsid w:val="00AF2640"/>
    <w:rsid w:val="00AF3C9B"/>
    <w:rsid w:val="00AF4088"/>
    <w:rsid w:val="00AF6034"/>
    <w:rsid w:val="00AF684C"/>
    <w:rsid w:val="00AF71CA"/>
    <w:rsid w:val="00B01873"/>
    <w:rsid w:val="00B01E21"/>
    <w:rsid w:val="00B027B4"/>
    <w:rsid w:val="00B03907"/>
    <w:rsid w:val="00B03F1C"/>
    <w:rsid w:val="00B0529E"/>
    <w:rsid w:val="00B0530A"/>
    <w:rsid w:val="00B05910"/>
    <w:rsid w:val="00B078F7"/>
    <w:rsid w:val="00B07D08"/>
    <w:rsid w:val="00B10B9B"/>
    <w:rsid w:val="00B113A4"/>
    <w:rsid w:val="00B117A0"/>
    <w:rsid w:val="00B135DD"/>
    <w:rsid w:val="00B14C1A"/>
    <w:rsid w:val="00B15269"/>
    <w:rsid w:val="00B15778"/>
    <w:rsid w:val="00B158A5"/>
    <w:rsid w:val="00B17253"/>
    <w:rsid w:val="00B22202"/>
    <w:rsid w:val="00B25CD5"/>
    <w:rsid w:val="00B27AAA"/>
    <w:rsid w:val="00B30F4D"/>
    <w:rsid w:val="00B31A41"/>
    <w:rsid w:val="00B34086"/>
    <w:rsid w:val="00B34EBD"/>
    <w:rsid w:val="00B378AF"/>
    <w:rsid w:val="00B40199"/>
    <w:rsid w:val="00B406CD"/>
    <w:rsid w:val="00B408EE"/>
    <w:rsid w:val="00B411C7"/>
    <w:rsid w:val="00B416E3"/>
    <w:rsid w:val="00B41EC0"/>
    <w:rsid w:val="00B4208D"/>
    <w:rsid w:val="00B42E95"/>
    <w:rsid w:val="00B43B76"/>
    <w:rsid w:val="00B440A4"/>
    <w:rsid w:val="00B44492"/>
    <w:rsid w:val="00B46EAA"/>
    <w:rsid w:val="00B47045"/>
    <w:rsid w:val="00B50097"/>
    <w:rsid w:val="00B502FF"/>
    <w:rsid w:val="00B53268"/>
    <w:rsid w:val="00B54188"/>
    <w:rsid w:val="00B552CA"/>
    <w:rsid w:val="00B602A1"/>
    <w:rsid w:val="00B61FE9"/>
    <w:rsid w:val="00B62669"/>
    <w:rsid w:val="00B63FC6"/>
    <w:rsid w:val="00B65847"/>
    <w:rsid w:val="00B661E9"/>
    <w:rsid w:val="00B663F7"/>
    <w:rsid w:val="00B67422"/>
    <w:rsid w:val="00B67FEF"/>
    <w:rsid w:val="00B701DF"/>
    <w:rsid w:val="00B70BD4"/>
    <w:rsid w:val="00B72CE0"/>
    <w:rsid w:val="00B73270"/>
    <w:rsid w:val="00B73463"/>
    <w:rsid w:val="00B73EF6"/>
    <w:rsid w:val="00B73FA4"/>
    <w:rsid w:val="00B74245"/>
    <w:rsid w:val="00B74835"/>
    <w:rsid w:val="00B7492B"/>
    <w:rsid w:val="00B77A7D"/>
    <w:rsid w:val="00B77E31"/>
    <w:rsid w:val="00B8025C"/>
    <w:rsid w:val="00B80967"/>
    <w:rsid w:val="00B80E3E"/>
    <w:rsid w:val="00B815D4"/>
    <w:rsid w:val="00B81F33"/>
    <w:rsid w:val="00B82E34"/>
    <w:rsid w:val="00B8375F"/>
    <w:rsid w:val="00B844CE"/>
    <w:rsid w:val="00B84BF3"/>
    <w:rsid w:val="00B87712"/>
    <w:rsid w:val="00B877B1"/>
    <w:rsid w:val="00B87D91"/>
    <w:rsid w:val="00B9016D"/>
    <w:rsid w:val="00B908C2"/>
    <w:rsid w:val="00B91A6F"/>
    <w:rsid w:val="00B92985"/>
    <w:rsid w:val="00B93D95"/>
    <w:rsid w:val="00B94E6E"/>
    <w:rsid w:val="00BA0F98"/>
    <w:rsid w:val="00BA1517"/>
    <w:rsid w:val="00BA157C"/>
    <w:rsid w:val="00BA176A"/>
    <w:rsid w:val="00BA2301"/>
    <w:rsid w:val="00BA2BD0"/>
    <w:rsid w:val="00BA2BF0"/>
    <w:rsid w:val="00BA67FD"/>
    <w:rsid w:val="00BA7C48"/>
    <w:rsid w:val="00BB10EB"/>
    <w:rsid w:val="00BB23A3"/>
    <w:rsid w:val="00BB27A6"/>
    <w:rsid w:val="00BB2DA1"/>
    <w:rsid w:val="00BB2E2F"/>
    <w:rsid w:val="00BB2E66"/>
    <w:rsid w:val="00BB3211"/>
    <w:rsid w:val="00BB3543"/>
    <w:rsid w:val="00BB3663"/>
    <w:rsid w:val="00BB3935"/>
    <w:rsid w:val="00BB4E37"/>
    <w:rsid w:val="00BB714B"/>
    <w:rsid w:val="00BB7165"/>
    <w:rsid w:val="00BB7A2C"/>
    <w:rsid w:val="00BB7B3A"/>
    <w:rsid w:val="00BC0309"/>
    <w:rsid w:val="00BC0636"/>
    <w:rsid w:val="00BC1329"/>
    <w:rsid w:val="00BC189D"/>
    <w:rsid w:val="00BC27F6"/>
    <w:rsid w:val="00BC39F4"/>
    <w:rsid w:val="00BC3FC1"/>
    <w:rsid w:val="00BC4452"/>
    <w:rsid w:val="00BC740C"/>
    <w:rsid w:val="00BD0000"/>
    <w:rsid w:val="00BD1B49"/>
    <w:rsid w:val="00BD218B"/>
    <w:rsid w:val="00BD21FE"/>
    <w:rsid w:val="00BD2BDD"/>
    <w:rsid w:val="00BD32BC"/>
    <w:rsid w:val="00BD7EE1"/>
    <w:rsid w:val="00BE050B"/>
    <w:rsid w:val="00BE0BB8"/>
    <w:rsid w:val="00BE14EB"/>
    <w:rsid w:val="00BE2219"/>
    <w:rsid w:val="00BE26C3"/>
    <w:rsid w:val="00BE2B62"/>
    <w:rsid w:val="00BE2CC5"/>
    <w:rsid w:val="00BE312A"/>
    <w:rsid w:val="00BE3942"/>
    <w:rsid w:val="00BE516A"/>
    <w:rsid w:val="00BE5219"/>
    <w:rsid w:val="00BE5568"/>
    <w:rsid w:val="00BF0206"/>
    <w:rsid w:val="00BF10CC"/>
    <w:rsid w:val="00BF11B6"/>
    <w:rsid w:val="00BF1358"/>
    <w:rsid w:val="00BF25E3"/>
    <w:rsid w:val="00BF3A68"/>
    <w:rsid w:val="00BF3CB4"/>
    <w:rsid w:val="00BF4304"/>
    <w:rsid w:val="00BF4BD6"/>
    <w:rsid w:val="00C0106D"/>
    <w:rsid w:val="00C01863"/>
    <w:rsid w:val="00C02961"/>
    <w:rsid w:val="00C02A60"/>
    <w:rsid w:val="00C0309C"/>
    <w:rsid w:val="00C036DE"/>
    <w:rsid w:val="00C03CE1"/>
    <w:rsid w:val="00C04289"/>
    <w:rsid w:val="00C04338"/>
    <w:rsid w:val="00C0500B"/>
    <w:rsid w:val="00C10EC5"/>
    <w:rsid w:val="00C10F51"/>
    <w:rsid w:val="00C133BE"/>
    <w:rsid w:val="00C13810"/>
    <w:rsid w:val="00C14B97"/>
    <w:rsid w:val="00C165EB"/>
    <w:rsid w:val="00C173BB"/>
    <w:rsid w:val="00C2048E"/>
    <w:rsid w:val="00C2069C"/>
    <w:rsid w:val="00C214AE"/>
    <w:rsid w:val="00C21F0E"/>
    <w:rsid w:val="00C22208"/>
    <w:rsid w:val="00C222B4"/>
    <w:rsid w:val="00C2231A"/>
    <w:rsid w:val="00C227BC"/>
    <w:rsid w:val="00C23301"/>
    <w:rsid w:val="00C23743"/>
    <w:rsid w:val="00C2578A"/>
    <w:rsid w:val="00C304F3"/>
    <w:rsid w:val="00C30770"/>
    <w:rsid w:val="00C308F8"/>
    <w:rsid w:val="00C30CA7"/>
    <w:rsid w:val="00C31E5F"/>
    <w:rsid w:val="00C346EC"/>
    <w:rsid w:val="00C34CC8"/>
    <w:rsid w:val="00C352EA"/>
    <w:rsid w:val="00C35CF6"/>
    <w:rsid w:val="00C35F0A"/>
    <w:rsid w:val="00C36CBE"/>
    <w:rsid w:val="00C407E7"/>
    <w:rsid w:val="00C4205C"/>
    <w:rsid w:val="00C42A7D"/>
    <w:rsid w:val="00C42E66"/>
    <w:rsid w:val="00C43FDB"/>
    <w:rsid w:val="00C46266"/>
    <w:rsid w:val="00C47A15"/>
    <w:rsid w:val="00C50878"/>
    <w:rsid w:val="00C50C2F"/>
    <w:rsid w:val="00C50D51"/>
    <w:rsid w:val="00C51A45"/>
    <w:rsid w:val="00C51D90"/>
    <w:rsid w:val="00C51FCD"/>
    <w:rsid w:val="00C52B00"/>
    <w:rsid w:val="00C533EC"/>
    <w:rsid w:val="00C53AE0"/>
    <w:rsid w:val="00C53F36"/>
    <w:rsid w:val="00C5470E"/>
    <w:rsid w:val="00C555F6"/>
    <w:rsid w:val="00C55EFB"/>
    <w:rsid w:val="00C56585"/>
    <w:rsid w:val="00C56B3F"/>
    <w:rsid w:val="00C60A64"/>
    <w:rsid w:val="00C61E65"/>
    <w:rsid w:val="00C6297F"/>
    <w:rsid w:val="00C65F3D"/>
    <w:rsid w:val="00C671BE"/>
    <w:rsid w:val="00C67FFA"/>
    <w:rsid w:val="00C72E29"/>
    <w:rsid w:val="00C74BB2"/>
    <w:rsid w:val="00C7555A"/>
    <w:rsid w:val="00C75AA3"/>
    <w:rsid w:val="00C773D9"/>
    <w:rsid w:val="00C77FA0"/>
    <w:rsid w:val="00C805CB"/>
    <w:rsid w:val="00C80A77"/>
    <w:rsid w:val="00C80ACE"/>
    <w:rsid w:val="00C81162"/>
    <w:rsid w:val="00C815D3"/>
    <w:rsid w:val="00C8192F"/>
    <w:rsid w:val="00C8274F"/>
    <w:rsid w:val="00C829BB"/>
    <w:rsid w:val="00C82A24"/>
    <w:rsid w:val="00C82D5B"/>
    <w:rsid w:val="00C83234"/>
    <w:rsid w:val="00C83666"/>
    <w:rsid w:val="00C84E66"/>
    <w:rsid w:val="00C86611"/>
    <w:rsid w:val="00C868FD"/>
    <w:rsid w:val="00C870B5"/>
    <w:rsid w:val="00C87CAE"/>
    <w:rsid w:val="00C915F9"/>
    <w:rsid w:val="00C91630"/>
    <w:rsid w:val="00C919B0"/>
    <w:rsid w:val="00C936F6"/>
    <w:rsid w:val="00C93C64"/>
    <w:rsid w:val="00C966EB"/>
    <w:rsid w:val="00C96A9D"/>
    <w:rsid w:val="00CA04B1"/>
    <w:rsid w:val="00CA0A9C"/>
    <w:rsid w:val="00CA2323"/>
    <w:rsid w:val="00CA236A"/>
    <w:rsid w:val="00CA2DFC"/>
    <w:rsid w:val="00CA3923"/>
    <w:rsid w:val="00CA49ED"/>
    <w:rsid w:val="00CA526E"/>
    <w:rsid w:val="00CA5DFA"/>
    <w:rsid w:val="00CA6105"/>
    <w:rsid w:val="00CA6159"/>
    <w:rsid w:val="00CA6634"/>
    <w:rsid w:val="00CA72A0"/>
    <w:rsid w:val="00CB03D4"/>
    <w:rsid w:val="00CB04E4"/>
    <w:rsid w:val="00CB2FCC"/>
    <w:rsid w:val="00CB3BFE"/>
    <w:rsid w:val="00CB4250"/>
    <w:rsid w:val="00CB42E4"/>
    <w:rsid w:val="00CB507B"/>
    <w:rsid w:val="00CB5CC9"/>
    <w:rsid w:val="00CC21E1"/>
    <w:rsid w:val="00CC3265"/>
    <w:rsid w:val="00CC35EF"/>
    <w:rsid w:val="00CC3EE5"/>
    <w:rsid w:val="00CC5048"/>
    <w:rsid w:val="00CC5B18"/>
    <w:rsid w:val="00CC5CC8"/>
    <w:rsid w:val="00CC5F44"/>
    <w:rsid w:val="00CC6246"/>
    <w:rsid w:val="00CD1431"/>
    <w:rsid w:val="00CD1A5B"/>
    <w:rsid w:val="00CD1DF2"/>
    <w:rsid w:val="00CD4953"/>
    <w:rsid w:val="00CD4FCD"/>
    <w:rsid w:val="00CD6A67"/>
    <w:rsid w:val="00CD6F3B"/>
    <w:rsid w:val="00CD751C"/>
    <w:rsid w:val="00CE10AB"/>
    <w:rsid w:val="00CE3AB5"/>
    <w:rsid w:val="00CE4A82"/>
    <w:rsid w:val="00CE4F0B"/>
    <w:rsid w:val="00CE5674"/>
    <w:rsid w:val="00CE5E46"/>
    <w:rsid w:val="00CE5FF5"/>
    <w:rsid w:val="00CE7A38"/>
    <w:rsid w:val="00CF062D"/>
    <w:rsid w:val="00CF0B59"/>
    <w:rsid w:val="00CF346A"/>
    <w:rsid w:val="00CF36A7"/>
    <w:rsid w:val="00CF3862"/>
    <w:rsid w:val="00CF4F54"/>
    <w:rsid w:val="00CF51D0"/>
    <w:rsid w:val="00CF6412"/>
    <w:rsid w:val="00D01F60"/>
    <w:rsid w:val="00D02443"/>
    <w:rsid w:val="00D038B5"/>
    <w:rsid w:val="00D0394B"/>
    <w:rsid w:val="00D04717"/>
    <w:rsid w:val="00D06B30"/>
    <w:rsid w:val="00D12613"/>
    <w:rsid w:val="00D13222"/>
    <w:rsid w:val="00D1463A"/>
    <w:rsid w:val="00D1624A"/>
    <w:rsid w:val="00D168CC"/>
    <w:rsid w:val="00D16B8E"/>
    <w:rsid w:val="00D1754F"/>
    <w:rsid w:val="00D20F51"/>
    <w:rsid w:val="00D2138C"/>
    <w:rsid w:val="00D216A5"/>
    <w:rsid w:val="00D21F5B"/>
    <w:rsid w:val="00D24C0B"/>
    <w:rsid w:val="00D25A94"/>
    <w:rsid w:val="00D2697A"/>
    <w:rsid w:val="00D2783E"/>
    <w:rsid w:val="00D27E94"/>
    <w:rsid w:val="00D31339"/>
    <w:rsid w:val="00D31BD6"/>
    <w:rsid w:val="00D32876"/>
    <w:rsid w:val="00D32A0B"/>
    <w:rsid w:val="00D33FB2"/>
    <w:rsid w:val="00D347D9"/>
    <w:rsid w:val="00D3501D"/>
    <w:rsid w:val="00D36983"/>
    <w:rsid w:val="00D3700C"/>
    <w:rsid w:val="00D43E9F"/>
    <w:rsid w:val="00D46139"/>
    <w:rsid w:val="00D474CD"/>
    <w:rsid w:val="00D5364B"/>
    <w:rsid w:val="00D538D7"/>
    <w:rsid w:val="00D569B6"/>
    <w:rsid w:val="00D5740A"/>
    <w:rsid w:val="00D60ACC"/>
    <w:rsid w:val="00D63A04"/>
    <w:rsid w:val="00D63F76"/>
    <w:rsid w:val="00D653B1"/>
    <w:rsid w:val="00D678F8"/>
    <w:rsid w:val="00D70668"/>
    <w:rsid w:val="00D71905"/>
    <w:rsid w:val="00D7339B"/>
    <w:rsid w:val="00D74AE1"/>
    <w:rsid w:val="00D7576E"/>
    <w:rsid w:val="00D76B34"/>
    <w:rsid w:val="00D77B40"/>
    <w:rsid w:val="00D8171E"/>
    <w:rsid w:val="00D83AB0"/>
    <w:rsid w:val="00D83DF2"/>
    <w:rsid w:val="00D83F00"/>
    <w:rsid w:val="00D83FC9"/>
    <w:rsid w:val="00D85124"/>
    <w:rsid w:val="00D865A8"/>
    <w:rsid w:val="00D86C82"/>
    <w:rsid w:val="00D87186"/>
    <w:rsid w:val="00D87D5A"/>
    <w:rsid w:val="00D87F0C"/>
    <w:rsid w:val="00D90391"/>
    <w:rsid w:val="00D90489"/>
    <w:rsid w:val="00D91B7A"/>
    <w:rsid w:val="00D92C2D"/>
    <w:rsid w:val="00D930FF"/>
    <w:rsid w:val="00D95BDA"/>
    <w:rsid w:val="00D962A5"/>
    <w:rsid w:val="00D967BA"/>
    <w:rsid w:val="00DA17CD"/>
    <w:rsid w:val="00DA35E7"/>
    <w:rsid w:val="00DA477C"/>
    <w:rsid w:val="00DA4ACD"/>
    <w:rsid w:val="00DA4D9E"/>
    <w:rsid w:val="00DA548E"/>
    <w:rsid w:val="00DA7DB4"/>
    <w:rsid w:val="00DB14CD"/>
    <w:rsid w:val="00DB17AE"/>
    <w:rsid w:val="00DB2219"/>
    <w:rsid w:val="00DB25B3"/>
    <w:rsid w:val="00DB307D"/>
    <w:rsid w:val="00DB4916"/>
    <w:rsid w:val="00DB50E4"/>
    <w:rsid w:val="00DB5880"/>
    <w:rsid w:val="00DB642C"/>
    <w:rsid w:val="00DB665E"/>
    <w:rsid w:val="00DB6C69"/>
    <w:rsid w:val="00DB6E1E"/>
    <w:rsid w:val="00DB73C8"/>
    <w:rsid w:val="00DC0578"/>
    <w:rsid w:val="00DC080D"/>
    <w:rsid w:val="00DC0D1B"/>
    <w:rsid w:val="00DC0D66"/>
    <w:rsid w:val="00DC12B0"/>
    <w:rsid w:val="00DC1663"/>
    <w:rsid w:val="00DC19AB"/>
    <w:rsid w:val="00DC2CF3"/>
    <w:rsid w:val="00DC48A5"/>
    <w:rsid w:val="00DC542F"/>
    <w:rsid w:val="00DC5EE5"/>
    <w:rsid w:val="00DC6B3F"/>
    <w:rsid w:val="00DC6D2F"/>
    <w:rsid w:val="00DC733B"/>
    <w:rsid w:val="00DC734E"/>
    <w:rsid w:val="00DD074D"/>
    <w:rsid w:val="00DD5540"/>
    <w:rsid w:val="00DD5E22"/>
    <w:rsid w:val="00DE0409"/>
    <w:rsid w:val="00DE0893"/>
    <w:rsid w:val="00DE1645"/>
    <w:rsid w:val="00DE2814"/>
    <w:rsid w:val="00DE2FA1"/>
    <w:rsid w:val="00DE3A19"/>
    <w:rsid w:val="00DE3E10"/>
    <w:rsid w:val="00DE73D5"/>
    <w:rsid w:val="00DE79B2"/>
    <w:rsid w:val="00DE7A0E"/>
    <w:rsid w:val="00DF005D"/>
    <w:rsid w:val="00DF29C9"/>
    <w:rsid w:val="00DF2DFF"/>
    <w:rsid w:val="00DF2E96"/>
    <w:rsid w:val="00DF3B16"/>
    <w:rsid w:val="00DF3BFD"/>
    <w:rsid w:val="00DF59F6"/>
    <w:rsid w:val="00DF5C68"/>
    <w:rsid w:val="00DF6378"/>
    <w:rsid w:val="00DF63DA"/>
    <w:rsid w:val="00DF663A"/>
    <w:rsid w:val="00DF7A12"/>
    <w:rsid w:val="00E005D3"/>
    <w:rsid w:val="00E01272"/>
    <w:rsid w:val="00E02792"/>
    <w:rsid w:val="00E02A0A"/>
    <w:rsid w:val="00E03846"/>
    <w:rsid w:val="00E064E9"/>
    <w:rsid w:val="00E0773B"/>
    <w:rsid w:val="00E10BDA"/>
    <w:rsid w:val="00E11E10"/>
    <w:rsid w:val="00E12309"/>
    <w:rsid w:val="00E14AC9"/>
    <w:rsid w:val="00E1506A"/>
    <w:rsid w:val="00E172B0"/>
    <w:rsid w:val="00E17B47"/>
    <w:rsid w:val="00E2032E"/>
    <w:rsid w:val="00E20A7D"/>
    <w:rsid w:val="00E21AF6"/>
    <w:rsid w:val="00E2214B"/>
    <w:rsid w:val="00E2540A"/>
    <w:rsid w:val="00E258F6"/>
    <w:rsid w:val="00E25934"/>
    <w:rsid w:val="00E27A2F"/>
    <w:rsid w:val="00E31396"/>
    <w:rsid w:val="00E33147"/>
    <w:rsid w:val="00E33BE9"/>
    <w:rsid w:val="00E3418E"/>
    <w:rsid w:val="00E358C4"/>
    <w:rsid w:val="00E35ECD"/>
    <w:rsid w:val="00E37635"/>
    <w:rsid w:val="00E40AEF"/>
    <w:rsid w:val="00E4122C"/>
    <w:rsid w:val="00E41415"/>
    <w:rsid w:val="00E42319"/>
    <w:rsid w:val="00E42A94"/>
    <w:rsid w:val="00E44BE8"/>
    <w:rsid w:val="00E44C3F"/>
    <w:rsid w:val="00E458BF"/>
    <w:rsid w:val="00E46C29"/>
    <w:rsid w:val="00E4733B"/>
    <w:rsid w:val="00E47F7F"/>
    <w:rsid w:val="00E5002E"/>
    <w:rsid w:val="00E504C1"/>
    <w:rsid w:val="00E50540"/>
    <w:rsid w:val="00E512CC"/>
    <w:rsid w:val="00E5198B"/>
    <w:rsid w:val="00E51A8E"/>
    <w:rsid w:val="00E53355"/>
    <w:rsid w:val="00E55A84"/>
    <w:rsid w:val="00E56440"/>
    <w:rsid w:val="00E56D95"/>
    <w:rsid w:val="00E61315"/>
    <w:rsid w:val="00E622E8"/>
    <w:rsid w:val="00E63CE9"/>
    <w:rsid w:val="00E6406D"/>
    <w:rsid w:val="00E6445F"/>
    <w:rsid w:val="00E6473A"/>
    <w:rsid w:val="00E658CB"/>
    <w:rsid w:val="00E659DB"/>
    <w:rsid w:val="00E659F5"/>
    <w:rsid w:val="00E65EE0"/>
    <w:rsid w:val="00E6723E"/>
    <w:rsid w:val="00E678AD"/>
    <w:rsid w:val="00E67A5C"/>
    <w:rsid w:val="00E67BBC"/>
    <w:rsid w:val="00E704D1"/>
    <w:rsid w:val="00E706E7"/>
    <w:rsid w:val="00E72F8D"/>
    <w:rsid w:val="00E731CF"/>
    <w:rsid w:val="00E734BE"/>
    <w:rsid w:val="00E76036"/>
    <w:rsid w:val="00E760A3"/>
    <w:rsid w:val="00E76E3D"/>
    <w:rsid w:val="00E770F6"/>
    <w:rsid w:val="00E7794D"/>
    <w:rsid w:val="00E81220"/>
    <w:rsid w:val="00E81AA0"/>
    <w:rsid w:val="00E82752"/>
    <w:rsid w:val="00E84229"/>
    <w:rsid w:val="00E84E14"/>
    <w:rsid w:val="00E86D30"/>
    <w:rsid w:val="00E8766C"/>
    <w:rsid w:val="00E90E4E"/>
    <w:rsid w:val="00E91682"/>
    <w:rsid w:val="00E92108"/>
    <w:rsid w:val="00E929BD"/>
    <w:rsid w:val="00E92AF2"/>
    <w:rsid w:val="00E92F1E"/>
    <w:rsid w:val="00E9391E"/>
    <w:rsid w:val="00E93CD8"/>
    <w:rsid w:val="00E93D6C"/>
    <w:rsid w:val="00E942AE"/>
    <w:rsid w:val="00E94504"/>
    <w:rsid w:val="00E9698E"/>
    <w:rsid w:val="00E97138"/>
    <w:rsid w:val="00E97323"/>
    <w:rsid w:val="00EA1052"/>
    <w:rsid w:val="00EA218F"/>
    <w:rsid w:val="00EA2904"/>
    <w:rsid w:val="00EA3C9B"/>
    <w:rsid w:val="00EA4632"/>
    <w:rsid w:val="00EA4F29"/>
    <w:rsid w:val="00EA5F83"/>
    <w:rsid w:val="00EA668C"/>
    <w:rsid w:val="00EA6F9D"/>
    <w:rsid w:val="00EB35B2"/>
    <w:rsid w:val="00EB3A38"/>
    <w:rsid w:val="00EB5510"/>
    <w:rsid w:val="00EB6784"/>
    <w:rsid w:val="00EB6F3C"/>
    <w:rsid w:val="00EC1E2C"/>
    <w:rsid w:val="00EC24B7"/>
    <w:rsid w:val="00EC284D"/>
    <w:rsid w:val="00EC5E1D"/>
    <w:rsid w:val="00ED030E"/>
    <w:rsid w:val="00ED049D"/>
    <w:rsid w:val="00ED1C7D"/>
    <w:rsid w:val="00ED2A8D"/>
    <w:rsid w:val="00ED2B45"/>
    <w:rsid w:val="00ED2F49"/>
    <w:rsid w:val="00ED5F97"/>
    <w:rsid w:val="00ED7D5F"/>
    <w:rsid w:val="00EE0984"/>
    <w:rsid w:val="00EE1F49"/>
    <w:rsid w:val="00EE239E"/>
    <w:rsid w:val="00EE54CB"/>
    <w:rsid w:val="00EF1C54"/>
    <w:rsid w:val="00EF23C8"/>
    <w:rsid w:val="00EF3864"/>
    <w:rsid w:val="00EF404B"/>
    <w:rsid w:val="00EF421F"/>
    <w:rsid w:val="00EF490D"/>
    <w:rsid w:val="00EF538A"/>
    <w:rsid w:val="00EF5517"/>
    <w:rsid w:val="00EF616E"/>
    <w:rsid w:val="00EF7AB3"/>
    <w:rsid w:val="00F00011"/>
    <w:rsid w:val="00F00376"/>
    <w:rsid w:val="00F00D83"/>
    <w:rsid w:val="00F02991"/>
    <w:rsid w:val="00F02AA8"/>
    <w:rsid w:val="00F02F1F"/>
    <w:rsid w:val="00F02F9B"/>
    <w:rsid w:val="00F03EB2"/>
    <w:rsid w:val="00F04A53"/>
    <w:rsid w:val="00F06B06"/>
    <w:rsid w:val="00F06E71"/>
    <w:rsid w:val="00F0705C"/>
    <w:rsid w:val="00F070AF"/>
    <w:rsid w:val="00F10209"/>
    <w:rsid w:val="00F124DA"/>
    <w:rsid w:val="00F1331F"/>
    <w:rsid w:val="00F15682"/>
    <w:rsid w:val="00F157E2"/>
    <w:rsid w:val="00F15A52"/>
    <w:rsid w:val="00F16B0D"/>
    <w:rsid w:val="00F17CBF"/>
    <w:rsid w:val="00F2111A"/>
    <w:rsid w:val="00F211ED"/>
    <w:rsid w:val="00F2288E"/>
    <w:rsid w:val="00F240B2"/>
    <w:rsid w:val="00F24385"/>
    <w:rsid w:val="00F24870"/>
    <w:rsid w:val="00F25249"/>
    <w:rsid w:val="00F26DB2"/>
    <w:rsid w:val="00F27C5C"/>
    <w:rsid w:val="00F32F86"/>
    <w:rsid w:val="00F33A86"/>
    <w:rsid w:val="00F3517E"/>
    <w:rsid w:val="00F35E46"/>
    <w:rsid w:val="00F366CD"/>
    <w:rsid w:val="00F370B7"/>
    <w:rsid w:val="00F403F4"/>
    <w:rsid w:val="00F41744"/>
    <w:rsid w:val="00F42554"/>
    <w:rsid w:val="00F4462B"/>
    <w:rsid w:val="00F453B6"/>
    <w:rsid w:val="00F46310"/>
    <w:rsid w:val="00F472BC"/>
    <w:rsid w:val="00F47DAD"/>
    <w:rsid w:val="00F527AC"/>
    <w:rsid w:val="00F52ACC"/>
    <w:rsid w:val="00F52FC5"/>
    <w:rsid w:val="00F54FAF"/>
    <w:rsid w:val="00F56C26"/>
    <w:rsid w:val="00F61D83"/>
    <w:rsid w:val="00F64B31"/>
    <w:rsid w:val="00F64E3C"/>
    <w:rsid w:val="00F65DD1"/>
    <w:rsid w:val="00F65F03"/>
    <w:rsid w:val="00F67BA3"/>
    <w:rsid w:val="00F70611"/>
    <w:rsid w:val="00F707B3"/>
    <w:rsid w:val="00F71135"/>
    <w:rsid w:val="00F73BFC"/>
    <w:rsid w:val="00F74785"/>
    <w:rsid w:val="00F74E65"/>
    <w:rsid w:val="00F77615"/>
    <w:rsid w:val="00F77AE7"/>
    <w:rsid w:val="00F80841"/>
    <w:rsid w:val="00F814EE"/>
    <w:rsid w:val="00F834EA"/>
    <w:rsid w:val="00F85757"/>
    <w:rsid w:val="00F85E4F"/>
    <w:rsid w:val="00F90461"/>
    <w:rsid w:val="00F90A8A"/>
    <w:rsid w:val="00F91044"/>
    <w:rsid w:val="00F9586A"/>
    <w:rsid w:val="00F97068"/>
    <w:rsid w:val="00FA0275"/>
    <w:rsid w:val="00FA046E"/>
    <w:rsid w:val="00FA29B6"/>
    <w:rsid w:val="00FA478F"/>
    <w:rsid w:val="00FA5260"/>
    <w:rsid w:val="00FA5E65"/>
    <w:rsid w:val="00FA5EDF"/>
    <w:rsid w:val="00FA670D"/>
    <w:rsid w:val="00FB0921"/>
    <w:rsid w:val="00FB16A8"/>
    <w:rsid w:val="00FB24C4"/>
    <w:rsid w:val="00FB40A0"/>
    <w:rsid w:val="00FB51A6"/>
    <w:rsid w:val="00FB55B7"/>
    <w:rsid w:val="00FB574D"/>
    <w:rsid w:val="00FB6B10"/>
    <w:rsid w:val="00FC08C2"/>
    <w:rsid w:val="00FC378B"/>
    <w:rsid w:val="00FC3977"/>
    <w:rsid w:val="00FC3BB9"/>
    <w:rsid w:val="00FC3BF5"/>
    <w:rsid w:val="00FC4E54"/>
    <w:rsid w:val="00FC7368"/>
    <w:rsid w:val="00FC7396"/>
    <w:rsid w:val="00FD0569"/>
    <w:rsid w:val="00FD172D"/>
    <w:rsid w:val="00FD1E43"/>
    <w:rsid w:val="00FD2F16"/>
    <w:rsid w:val="00FD5561"/>
    <w:rsid w:val="00FD6065"/>
    <w:rsid w:val="00FD7E61"/>
    <w:rsid w:val="00FE0F29"/>
    <w:rsid w:val="00FE36CA"/>
    <w:rsid w:val="00FE3FC4"/>
    <w:rsid w:val="00FE6ADB"/>
    <w:rsid w:val="00FF2224"/>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E734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8F3E28"/>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8F3E28"/>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4"/>
      </w:numPr>
      <w:spacing w:after="120"/>
      <w:jc w:val="both"/>
    </w:pPr>
    <w:rPr>
      <w:rFonts w:eastAsia="Times New Roman"/>
      <w:sz w:val="22"/>
      <w:szCs w:val="20"/>
    </w:rPr>
  </w:style>
  <w:style w:type="paragraph" w:customStyle="1" w:styleId="Lista">
    <w:name w:val="List a"/>
    <w:basedOn w:val="Normal"/>
    <w:qFormat/>
    <w:rsid w:val="00C52B00"/>
    <w:pPr>
      <w:numPr>
        <w:ilvl w:val="1"/>
        <w:numId w:val="24"/>
      </w:num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22"/>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6"/>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1"/>
      </w:numPr>
      <w:contextualSpacing/>
    </w:pPr>
  </w:style>
  <w:style w:type="paragraph" w:customStyle="1" w:styleId="AnnexTable">
    <w:name w:val="Annex Table"/>
    <w:basedOn w:val="Normal"/>
    <w:next w:val="Normal"/>
    <w:uiPriority w:val="99"/>
    <w:rsid w:val="00D90489"/>
    <w:pPr>
      <w:numPr>
        <w:numId w:val="27"/>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9"/>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30"/>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 w:type="character" w:customStyle="1" w:styleId="viiyi">
    <w:name w:val="viiyi"/>
    <w:basedOn w:val="DefaultParagraphFont"/>
    <w:rsid w:val="00B05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academy@iala-aism.org"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eader" Target="header6.xml"/><Relationship Id="rId2" Type="http://schemas.openxmlformats.org/officeDocument/2006/relationships/customXml" Target="../customXml/item2.xml"/><Relationship Id="rId16" Type="http://schemas.microsoft.com/office/2011/relationships/commentsExtended" Target="commentsExtended.xml"/><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iala-aism.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D000C2-EC16-4385-850A-F087CF8B1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3.xml><?xml version="1.0" encoding="utf-8"?>
<ds:datastoreItem xmlns:ds="http://schemas.openxmlformats.org/officeDocument/2006/customXml" ds:itemID="{CA6B7F80-6B4F-45DF-AB04-2395C16CB07D}">
  <ds:schemaRefs>
    <ds:schemaRef ds:uri="http://schemas.openxmlformats.org/officeDocument/2006/bibliography"/>
  </ds:schemaRefs>
</ds:datastoreItem>
</file>

<file path=customXml/itemProps4.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12</Pages>
  <Words>3297</Words>
  <Characters>18796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22049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Jillian Carson-Jackson</cp:lastModifiedBy>
  <cp:revision>54</cp:revision>
  <cp:lastPrinted>2021-08-28T04:08:00Z</cp:lastPrinted>
  <dcterms:created xsi:type="dcterms:W3CDTF">2021-10-05T09:32:00Z</dcterms:created>
  <dcterms:modified xsi:type="dcterms:W3CDTF">2021-10-05T10:45:00Z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ies>
</file>